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8C30629" w14:textId="547D7F72" w:rsidR="00D02611" w:rsidRDefault="0045604B">
      <w:pPr>
        <w:pStyle w:val="Brdtekst"/>
        <w:ind w:left="4237"/>
        <w:rPr>
          <w:rFonts w:ascii="Times New Roman"/>
          <w:sz w:val="20"/>
        </w:rPr>
      </w:pPr>
      <w:r w:rsidRPr="0045604B">
        <w:rPr>
          <w:rFonts w:ascii="Times New Roman"/>
          <w:noProof/>
          <w:sz w:val="20"/>
          <w:lang w:val="nb-NO" w:eastAsia="nb-NO"/>
        </w:rPr>
        <mc:AlternateContent>
          <mc:Choice Requires="wps">
            <w:drawing>
              <wp:anchor distT="45720" distB="45720" distL="114300" distR="114300" simplePos="0" relativeHeight="251672576" behindDoc="0" locked="0" layoutInCell="1" allowOverlap="1" wp14:anchorId="6D8F0FEE" wp14:editId="41795230">
                <wp:simplePos x="0" y="0"/>
                <wp:positionH relativeFrom="margin">
                  <wp:posOffset>5994400</wp:posOffset>
                </wp:positionH>
                <wp:positionV relativeFrom="paragraph">
                  <wp:posOffset>635</wp:posOffset>
                </wp:positionV>
                <wp:extent cx="816610" cy="1404620"/>
                <wp:effectExtent l="0" t="0" r="2159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1404620"/>
                        </a:xfrm>
                        <a:prstGeom prst="rect">
                          <a:avLst/>
                        </a:prstGeom>
                        <a:solidFill>
                          <a:srgbClr val="FFFFFF"/>
                        </a:solidFill>
                        <a:ln w="9525">
                          <a:solidFill>
                            <a:srgbClr val="000000"/>
                          </a:solidFill>
                          <a:miter lim="800000"/>
                          <a:headEnd/>
                          <a:tailEnd/>
                        </a:ln>
                      </wps:spPr>
                      <wps:txbx>
                        <w:txbxContent>
                          <w:p w14:paraId="0E85C448" w14:textId="6230AFBE" w:rsidR="00BB0D99" w:rsidRDefault="00BB0D99">
                            <w:r>
                              <w:t>ARM9-9.1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D8F0FEE" id="_x0000_t202" coordsize="21600,21600" o:spt="202" path="m,l,21600r21600,l21600,xe">
                <v:stroke joinstyle="miter"/>
                <v:path gradientshapeok="t" o:connecttype="rect"/>
              </v:shapetype>
              <v:shape id="Text Box 2" o:spid="_x0000_s1026" type="#_x0000_t202" style="position:absolute;left:0;text-align:left;margin-left:472pt;margin-top:.05pt;width:64.3pt;height:110.6pt;z-index:2516725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">
                <v:textbox style="mso-fit-shape-to-text:t">
                  <w:txbxContent>
                    <w:p w14:paraId="0E85C448" w14:textId="6230AFBE" w:rsidR="00BB0D99" w:rsidRDefault="00BB0D99">
                      <w:r>
                        <w:t>ARM9-9.1</w:t>
                      </w:r>
                    </w:p>
                  </w:txbxContent>
                </v:textbox>
                <w10:wrap type="square" anchorx="margin"/>
              </v:shape>
            </w:pict>
          </mc:Fallback>
        </mc:AlternateContent>
      </w:r>
      <w:r w:rsidR="00107938">
        <w:rPr>
          <w:noProof/>
          <w:lang w:val="nb-NO" w:eastAsia="nb-NO"/>
        </w:rPr>
        <mc:AlternateContent>
          <mc:Choice Requires="wps">
            <w:drawing>
              <wp:anchor distT="0" distB="0" distL="114300" distR="114300" simplePos="0" relativeHeight="251643904" behindDoc="1" locked="0" layoutInCell="1" allowOverlap="1" wp14:anchorId="3C363827" wp14:editId="356EED4C">
                <wp:simplePos x="0" y="0"/>
                <wp:positionH relativeFrom="page">
                  <wp:posOffset>216535</wp:posOffset>
                </wp:positionH>
                <wp:positionV relativeFrom="page">
                  <wp:posOffset>9249410</wp:posOffset>
                </wp:positionV>
                <wp:extent cx="7127875" cy="0"/>
                <wp:effectExtent l="6985" t="10160" r="8890" b="8890"/>
                <wp:wrapNone/>
                <wp:docPr id="49"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954">
                          <a:solidFill>
                            <a:srgbClr val="00558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745EF02" id="Line 36"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05pt,728.3pt" to="578.3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" strokecolor="#00558c" strokeweight="1.02pt">
                <w10:wrap anchorx="page" anchory="page"/>
              </v:line>
            </w:pict>
          </mc:Fallback>
        </mc:AlternateContent>
      </w:r>
      <w:r w:rsidR="001F0FB3">
        <w:rPr>
          <w:rFonts w:ascii="Times New Roman"/>
          <w:noProof/>
          <w:sz w:val="20"/>
          <w:lang w:val="nb-NO" w:eastAsia="nb-NO"/>
        </w:rPr>
        <w:drawing>
          <wp:inline distT="0" distB="0" distL="0" distR="0" wp14:anchorId="4D953BBE" wp14:editId="7121C681">
            <wp:extent cx="1268902" cy="1365503"/>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8" cstate="print"/>
                    <a:stretch>
                      <a:fillRect/>
                    </a:stretch>
                  </pic:blipFill>
                  <pic:spPr>
                    <a:xfrm>
                      <a:off x="0" y="0"/>
                      <a:ext cx="1268902" cy="1365503"/>
                    </a:xfrm>
                    <a:prstGeom prst="rect">
                      <a:avLst/>
                    </a:prstGeom>
                  </pic:spPr>
                </pic:pic>
              </a:graphicData>
            </a:graphic>
          </wp:inline>
        </w:drawing>
      </w:r>
    </w:p>
    <w:p w14:paraId="4CD04875" w14:textId="2148459B" w:rsidR="00D02611" w:rsidRDefault="0045604B">
      <w:pPr>
        <w:pStyle w:val="Brdtekst"/>
        <w:ind w:left="0"/>
        <w:rPr>
          <w:rFonts w:ascii="Times New Roman"/>
          <w:sz w:val="20"/>
        </w:rPr>
      </w:pPr>
      <w:r>
        <w:rPr>
          <w:noProof/>
          <w:lang w:val="nb-NO" w:eastAsia="nb-NO"/>
        </w:rPr>
        <mc:AlternateContent>
          <mc:Choice Requires="wpg">
            <w:drawing>
              <wp:anchor distT="0" distB="0" distL="114300" distR="114300" simplePos="0" relativeHeight="251642880" behindDoc="1" locked="0" layoutInCell="1" allowOverlap="1" wp14:anchorId="05C4D8DA" wp14:editId="4CD2F24F">
                <wp:simplePos x="0" y="0"/>
                <wp:positionH relativeFrom="page">
                  <wp:posOffset>211455</wp:posOffset>
                </wp:positionH>
                <wp:positionV relativeFrom="page">
                  <wp:posOffset>2075180</wp:posOffset>
                </wp:positionV>
                <wp:extent cx="7107555" cy="1924685"/>
                <wp:effectExtent l="2540" t="0" r="0" b="635"/>
                <wp:wrapNone/>
                <wp:docPr id="50"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4" y="2773"/>
                          <a:chExt cx="11193" cy="3031"/>
                        </a:xfrm>
                      </wpg:grpSpPr>
                      <pic:pic xmlns:pic="http://schemas.openxmlformats.org/drawingml/2006/picture">
                        <pic:nvPicPr>
                          <pic:cNvPr id="51"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33" y="2773"/>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 name="Text Box 38"/>
                        <wps:cNvSpPr txBox="1">
                          <a:spLocks noChangeArrowheads="1"/>
                        </wps:cNvSpPr>
                        <wps:spPr bwMode="auto">
                          <a:xfrm>
                            <a:off x="1287" y="4095"/>
                            <a:ext cx="3338"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09606" w14:textId="77777777" w:rsidR="00BB0D99" w:rsidRDefault="00BB0D99">
                              <w:pPr>
                                <w:spacing w:line="500" w:lineRule="exact"/>
                                <w:rPr>
                                  <w:b/>
                                  <w:sz w:val="50"/>
                                </w:rPr>
                              </w:pPr>
                              <w:r>
                                <w:rPr>
                                  <w:b/>
                                  <w:color w:val="FFFFFF"/>
                                  <w:sz w:val="50"/>
                                </w:rPr>
                                <w:t>IALA GUIDELINE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4D8DA" id="Group 37" o:spid="_x0000_s1027" style="position:absolute;margin-left:16.65pt;margin-top:163.4pt;width:559.65pt;height:151.55pt;z-index:-251673600;mso-position-horizontal-relative:page;mso-position-vertical-relative:page" coordorigin="334,2773"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 o:spid="_x0000_s1028" type="#_x0000_t75" style="position:absolute;left:333;top:2773;width:11193;height:30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KwBDTCAAAA2wAAAA8AAABkcnMvZG93bnJldi54bWxEj9GKwjAURN+F/YdwF3zTtKIi1VhkQbaL&#10;+GD1Ay7NtS02N90mW+vfbwTBx2FmzjCbdDCN6KlztWUF8TQCQVxYXXOp4HLeT1YgnEfW2FgmBQ9y&#10;kG4/RhtMtL3zifrclyJA2CWooPK+TaR0RUUG3dS2xMG72s6gD7Irpe7wHuCmkbMoWkqDNYeFClv6&#10;qqi45X9GgczMz6Hp56fV4lhk1H/PW/drlRp/Drs1CE+Df4df7UwrWMTw/BJ+gNz+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CsAQ0wgAAANsAAAAPAAAAAAAAAAAAAAAAAJ8C&#10;AABkcnMvZG93bnJldi54bWxQSwUGAAAAAAQABAD3AAAAjgMAAAAA&#10;">
                  <v:imagedata r:id="rId10" o:title=""/>
                </v:shape>
                <v:shape id="Text Box 38" o:spid="_x0000_s1029" type="#_x0000_t202" style="position:absolute;left:1287;top:4095;width:3338;height:5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14:paraId="37109606" w14:textId="77777777" w:rsidR="00BB0D99" w:rsidRDefault="00BB0D99">
                        <w:pPr>
                          <w:spacing w:line="500" w:lineRule="exact"/>
                          <w:rPr>
                            <w:b/>
                            <w:sz w:val="50"/>
                          </w:rPr>
                        </w:pPr>
                        <w:r>
                          <w:rPr>
                            <w:b/>
                            <w:color w:val="FFFFFF"/>
                            <w:sz w:val="50"/>
                          </w:rPr>
                          <w:t>IALA GUIDELINE</w:t>
                        </w:r>
                      </w:p>
                    </w:txbxContent>
                  </v:textbox>
                </v:shape>
                <w10:wrap anchorx="page" anchory="page"/>
              </v:group>
            </w:pict>
          </mc:Fallback>
        </mc:AlternateContent>
      </w:r>
    </w:p>
    <w:p w14:paraId="6D788A1E" w14:textId="77777777" w:rsidR="00D02611" w:rsidRDefault="00D02611">
      <w:pPr>
        <w:pStyle w:val="Brdtekst"/>
        <w:ind w:left="0"/>
        <w:rPr>
          <w:rFonts w:ascii="Times New Roman"/>
          <w:sz w:val="20"/>
        </w:rPr>
      </w:pPr>
    </w:p>
    <w:p w14:paraId="44578407" w14:textId="77777777" w:rsidR="00D02611" w:rsidRDefault="00D02611">
      <w:pPr>
        <w:pStyle w:val="Brdtekst"/>
        <w:ind w:left="0"/>
        <w:rPr>
          <w:rFonts w:ascii="Times New Roman"/>
          <w:sz w:val="20"/>
        </w:rPr>
      </w:pPr>
    </w:p>
    <w:p w14:paraId="6C70E65E" w14:textId="77777777" w:rsidR="00D02611" w:rsidRDefault="00D02611">
      <w:pPr>
        <w:pStyle w:val="Brdtekst"/>
        <w:ind w:left="0"/>
        <w:rPr>
          <w:rFonts w:ascii="Times New Roman"/>
          <w:sz w:val="20"/>
        </w:rPr>
      </w:pPr>
    </w:p>
    <w:p w14:paraId="42429E95" w14:textId="77777777" w:rsidR="00D02611" w:rsidRDefault="00D02611">
      <w:pPr>
        <w:pStyle w:val="Brdtekst"/>
        <w:ind w:left="0"/>
        <w:rPr>
          <w:rFonts w:ascii="Times New Roman"/>
          <w:sz w:val="20"/>
        </w:rPr>
      </w:pPr>
    </w:p>
    <w:p w14:paraId="10CA8C7A" w14:textId="77777777" w:rsidR="00D02611" w:rsidRDefault="00D02611">
      <w:pPr>
        <w:pStyle w:val="Brdtekst"/>
        <w:ind w:left="0"/>
        <w:rPr>
          <w:rFonts w:ascii="Times New Roman"/>
          <w:sz w:val="20"/>
        </w:rPr>
      </w:pPr>
    </w:p>
    <w:p w14:paraId="457BEFB3" w14:textId="77777777" w:rsidR="00D02611" w:rsidRDefault="00D02611">
      <w:pPr>
        <w:pStyle w:val="Brdtekst"/>
        <w:ind w:left="0"/>
        <w:rPr>
          <w:rFonts w:ascii="Times New Roman"/>
          <w:sz w:val="20"/>
        </w:rPr>
      </w:pPr>
    </w:p>
    <w:p w14:paraId="3EA77587" w14:textId="77777777" w:rsidR="00D02611" w:rsidRDefault="00D02611">
      <w:pPr>
        <w:pStyle w:val="Brdtekst"/>
        <w:ind w:left="0"/>
        <w:rPr>
          <w:rFonts w:ascii="Times New Roman"/>
          <w:sz w:val="20"/>
        </w:rPr>
      </w:pPr>
    </w:p>
    <w:p w14:paraId="39548B2B" w14:textId="77777777" w:rsidR="00D02611" w:rsidRDefault="00D02611">
      <w:pPr>
        <w:pStyle w:val="Brdtekst"/>
        <w:ind w:left="0"/>
        <w:rPr>
          <w:rFonts w:ascii="Times New Roman"/>
          <w:sz w:val="20"/>
        </w:rPr>
      </w:pPr>
    </w:p>
    <w:p w14:paraId="7B6BC344" w14:textId="77777777" w:rsidR="00D02611" w:rsidRDefault="00D02611">
      <w:pPr>
        <w:pStyle w:val="Brdtekst"/>
        <w:ind w:left="0"/>
        <w:rPr>
          <w:rFonts w:ascii="Times New Roman"/>
          <w:sz w:val="20"/>
        </w:rPr>
      </w:pPr>
    </w:p>
    <w:p w14:paraId="702EEEF4" w14:textId="77777777" w:rsidR="00D02611" w:rsidRDefault="00D02611">
      <w:pPr>
        <w:pStyle w:val="Brdtekst"/>
        <w:ind w:left="0"/>
        <w:rPr>
          <w:rFonts w:ascii="Times New Roman"/>
          <w:sz w:val="20"/>
        </w:rPr>
      </w:pPr>
    </w:p>
    <w:p w14:paraId="5391EC2B" w14:textId="77777777" w:rsidR="00D02611" w:rsidRDefault="00D02611">
      <w:pPr>
        <w:pStyle w:val="Brdtekst"/>
        <w:ind w:left="0"/>
        <w:rPr>
          <w:rFonts w:ascii="Times New Roman"/>
          <w:sz w:val="20"/>
        </w:rPr>
      </w:pPr>
    </w:p>
    <w:p w14:paraId="201E0C42" w14:textId="77777777" w:rsidR="00D02611" w:rsidRDefault="00D02611">
      <w:pPr>
        <w:pStyle w:val="Brdtekst"/>
        <w:ind w:left="0"/>
        <w:rPr>
          <w:rFonts w:ascii="Times New Roman"/>
          <w:sz w:val="20"/>
        </w:rPr>
      </w:pPr>
    </w:p>
    <w:p w14:paraId="3BC90343" w14:textId="77777777" w:rsidR="00D02611" w:rsidRDefault="00D02611">
      <w:pPr>
        <w:pStyle w:val="Brdtekst"/>
        <w:ind w:left="0"/>
        <w:rPr>
          <w:rFonts w:ascii="Times New Roman"/>
          <w:sz w:val="20"/>
        </w:rPr>
      </w:pPr>
    </w:p>
    <w:p w14:paraId="298EFF87" w14:textId="77777777" w:rsidR="00D02611" w:rsidRDefault="00D02611">
      <w:pPr>
        <w:pStyle w:val="Brdtekst"/>
        <w:ind w:left="0"/>
        <w:rPr>
          <w:rFonts w:ascii="Times New Roman"/>
          <w:sz w:val="20"/>
        </w:rPr>
      </w:pPr>
    </w:p>
    <w:p w14:paraId="6DED9DE1" w14:textId="77777777" w:rsidR="00D02611" w:rsidRDefault="00D02611">
      <w:pPr>
        <w:pStyle w:val="Brdtekst"/>
        <w:ind w:left="0"/>
        <w:rPr>
          <w:rFonts w:ascii="Times New Roman"/>
          <w:sz w:val="20"/>
        </w:rPr>
      </w:pPr>
    </w:p>
    <w:p w14:paraId="4FCEB7A6" w14:textId="77777777" w:rsidR="00D02611" w:rsidRDefault="001F0FB3">
      <w:pPr>
        <w:spacing w:before="122"/>
        <w:ind w:left="515"/>
        <w:rPr>
          <w:sz w:val="50"/>
        </w:rPr>
      </w:pPr>
      <w:r>
        <w:rPr>
          <w:color w:val="00558D"/>
          <w:sz w:val="50"/>
        </w:rPr>
        <w:t>1081</w:t>
      </w:r>
    </w:p>
    <w:p w14:paraId="48683F55" w14:textId="77777777" w:rsidR="00D02611" w:rsidRDefault="001F0FB3">
      <w:pPr>
        <w:spacing w:before="145"/>
        <w:ind w:left="515"/>
        <w:rPr>
          <w:sz w:val="50"/>
        </w:rPr>
      </w:pPr>
      <w:r>
        <w:rPr>
          <w:color w:val="00558D"/>
          <w:sz w:val="50"/>
        </w:rPr>
        <w:t>PROVISION OF VIRTUAL AIDS TO NAVIGATION</w:t>
      </w:r>
    </w:p>
    <w:p w14:paraId="62528C86" w14:textId="77777777" w:rsidR="00D02611" w:rsidRDefault="00D02611">
      <w:pPr>
        <w:pStyle w:val="Brdtekst"/>
        <w:ind w:left="0"/>
        <w:rPr>
          <w:sz w:val="50"/>
        </w:rPr>
      </w:pPr>
    </w:p>
    <w:p w14:paraId="13E5D90F" w14:textId="77777777" w:rsidR="00D02611" w:rsidRDefault="00D02611">
      <w:pPr>
        <w:pStyle w:val="Brdtekst"/>
        <w:ind w:left="0"/>
        <w:rPr>
          <w:sz w:val="50"/>
        </w:rPr>
      </w:pPr>
    </w:p>
    <w:p w14:paraId="73C4C8E5" w14:textId="77777777" w:rsidR="00D02611" w:rsidRDefault="00D02611">
      <w:pPr>
        <w:pStyle w:val="Brdtekst"/>
        <w:ind w:left="0"/>
        <w:rPr>
          <w:sz w:val="50"/>
        </w:rPr>
      </w:pPr>
    </w:p>
    <w:p w14:paraId="5F5BFF16" w14:textId="77777777" w:rsidR="00D02611" w:rsidRDefault="00D02611">
      <w:pPr>
        <w:pStyle w:val="Brdtekst"/>
        <w:ind w:left="0"/>
        <w:rPr>
          <w:sz w:val="50"/>
        </w:rPr>
      </w:pPr>
    </w:p>
    <w:p w14:paraId="6755DF9B" w14:textId="77777777" w:rsidR="00D02611" w:rsidRDefault="00D02611">
      <w:pPr>
        <w:pStyle w:val="Brdtekst"/>
        <w:ind w:left="0"/>
        <w:rPr>
          <w:sz w:val="50"/>
        </w:rPr>
      </w:pPr>
    </w:p>
    <w:p w14:paraId="64703DBC" w14:textId="77777777" w:rsidR="00D02611" w:rsidRDefault="00D02611">
      <w:pPr>
        <w:pStyle w:val="Brdtekst"/>
        <w:ind w:left="0"/>
        <w:rPr>
          <w:sz w:val="50"/>
        </w:rPr>
      </w:pPr>
    </w:p>
    <w:p w14:paraId="40FD3BE0" w14:textId="77777777" w:rsidR="00D02611" w:rsidRDefault="00D02611">
      <w:pPr>
        <w:pStyle w:val="Brdtekst"/>
        <w:ind w:left="0"/>
        <w:rPr>
          <w:sz w:val="50"/>
        </w:rPr>
      </w:pPr>
    </w:p>
    <w:p w14:paraId="4DEECD67" w14:textId="77777777" w:rsidR="00D02611" w:rsidRDefault="00D02611">
      <w:pPr>
        <w:pStyle w:val="Brdtekst"/>
        <w:ind w:left="0"/>
        <w:rPr>
          <w:sz w:val="50"/>
        </w:rPr>
      </w:pPr>
    </w:p>
    <w:p w14:paraId="5D4AB7C4" w14:textId="77777777" w:rsidR="00D02611" w:rsidRDefault="00D02611">
      <w:pPr>
        <w:pStyle w:val="Brdtekst"/>
        <w:spacing w:before="2"/>
        <w:ind w:left="0"/>
        <w:rPr>
          <w:sz w:val="65"/>
        </w:rPr>
      </w:pPr>
    </w:p>
    <w:p w14:paraId="1678C1C2" w14:textId="77777777" w:rsidR="00D02611" w:rsidRDefault="001F0FB3">
      <w:pPr>
        <w:spacing w:line="610" w:lineRule="exact"/>
        <w:ind w:left="515"/>
        <w:rPr>
          <w:b/>
          <w:sz w:val="50"/>
        </w:rPr>
      </w:pPr>
      <w:r>
        <w:rPr>
          <w:b/>
          <w:color w:val="00558D"/>
          <w:sz w:val="50"/>
        </w:rPr>
        <w:t>Edition 1.1</w:t>
      </w:r>
    </w:p>
    <w:p w14:paraId="31ADE401" w14:textId="77777777" w:rsidR="00D02611" w:rsidRDefault="001F0FB3">
      <w:pPr>
        <w:spacing w:line="341" w:lineRule="exact"/>
        <w:ind w:left="515"/>
        <w:rPr>
          <w:b/>
          <w:sz w:val="28"/>
        </w:rPr>
      </w:pPr>
      <w:r>
        <w:rPr>
          <w:b/>
          <w:color w:val="00558D"/>
          <w:sz w:val="28"/>
        </w:rPr>
        <w:t>May 2013</w:t>
      </w:r>
    </w:p>
    <w:p w14:paraId="7710BA80" w14:textId="77777777" w:rsidR="00D02611" w:rsidRDefault="00D02611">
      <w:pPr>
        <w:pStyle w:val="Brdtekst"/>
        <w:ind w:left="0"/>
        <w:rPr>
          <w:b/>
          <w:sz w:val="20"/>
        </w:rPr>
      </w:pPr>
    </w:p>
    <w:p w14:paraId="57CFACEC" w14:textId="77777777" w:rsidR="00D02611" w:rsidRDefault="00D02611">
      <w:pPr>
        <w:pStyle w:val="Brdtekst"/>
        <w:ind w:left="0"/>
        <w:rPr>
          <w:b/>
          <w:sz w:val="20"/>
        </w:rPr>
      </w:pPr>
    </w:p>
    <w:p w14:paraId="5529AD47" w14:textId="77777777" w:rsidR="00D02611" w:rsidRDefault="00D02611">
      <w:pPr>
        <w:pStyle w:val="Brdtekst"/>
        <w:ind w:left="0"/>
        <w:rPr>
          <w:b/>
          <w:sz w:val="20"/>
        </w:rPr>
      </w:pPr>
    </w:p>
    <w:p w14:paraId="3AE96AF0" w14:textId="77777777" w:rsidR="00D02611" w:rsidRDefault="001F0FB3">
      <w:pPr>
        <w:pStyle w:val="Brdtekst"/>
        <w:spacing w:before="8"/>
        <w:ind w:left="0"/>
        <w:rPr>
          <w:b/>
          <w:sz w:val="11"/>
        </w:rPr>
      </w:pPr>
      <w:r>
        <w:rPr>
          <w:noProof/>
          <w:lang w:val="nb-NO" w:eastAsia="nb-NO"/>
        </w:rPr>
        <w:lastRenderedPageBreak/>
        <w:drawing>
          <wp:anchor distT="0" distB="0" distL="0" distR="0" simplePos="0" relativeHeight="251641856" behindDoc="0" locked="0" layoutInCell="1" allowOverlap="1" wp14:anchorId="37C944F1" wp14:editId="3F66919D">
            <wp:simplePos x="0" y="0"/>
            <wp:positionH relativeFrom="page">
              <wp:posOffset>797813</wp:posOffset>
            </wp:positionH>
            <wp:positionV relativeFrom="paragraph">
              <wp:posOffset>115347</wp:posOffset>
            </wp:positionV>
            <wp:extent cx="3029511" cy="672084"/>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1" cstate="print"/>
                    <a:stretch>
                      <a:fillRect/>
                    </a:stretch>
                  </pic:blipFill>
                  <pic:spPr>
                    <a:xfrm>
                      <a:off x="0" y="0"/>
                      <a:ext cx="3029511" cy="672084"/>
                    </a:xfrm>
                    <a:prstGeom prst="rect">
                      <a:avLst/>
                    </a:prstGeom>
                  </pic:spPr>
                </pic:pic>
              </a:graphicData>
            </a:graphic>
          </wp:anchor>
        </w:drawing>
      </w:r>
    </w:p>
    <w:p w14:paraId="27B8537A" w14:textId="77777777" w:rsidR="00D02611" w:rsidRDefault="00D02611">
      <w:pPr>
        <w:rPr>
          <w:sz w:val="11"/>
        </w:rPr>
        <w:sectPr w:rsidR="00D02611">
          <w:headerReference w:type="default" r:id="rId12"/>
          <w:footerReference w:type="default" r:id="rId13"/>
          <w:type w:val="continuous"/>
          <w:pgSz w:w="11910" w:h="16840"/>
          <w:pgMar w:top="280" w:right="380" w:bottom="280" w:left="760" w:header="720" w:footer="720" w:gutter="0"/>
          <w:cols w:space="720"/>
        </w:sectPr>
      </w:pPr>
    </w:p>
    <w:p w14:paraId="65674470" w14:textId="77777777" w:rsidR="00D02611" w:rsidRDefault="00D02611">
      <w:pPr>
        <w:pStyle w:val="Brdtekst"/>
        <w:ind w:left="0"/>
        <w:rPr>
          <w:b/>
          <w:sz w:val="20"/>
        </w:rPr>
      </w:pPr>
    </w:p>
    <w:p w14:paraId="45B963B7" w14:textId="77777777" w:rsidR="00D02611" w:rsidRDefault="00D02611">
      <w:pPr>
        <w:pStyle w:val="Brdtekst"/>
        <w:ind w:left="0"/>
        <w:rPr>
          <w:b/>
          <w:sz w:val="20"/>
        </w:rPr>
      </w:pPr>
    </w:p>
    <w:p w14:paraId="743333F3" w14:textId="77777777" w:rsidR="00D02611" w:rsidRDefault="00D02611">
      <w:pPr>
        <w:pStyle w:val="Brdtekst"/>
        <w:ind w:left="0"/>
        <w:rPr>
          <w:b/>
          <w:sz w:val="20"/>
        </w:rPr>
      </w:pPr>
    </w:p>
    <w:p w14:paraId="6B5CF4A0" w14:textId="77777777" w:rsidR="00D02611" w:rsidRDefault="001F0FB3">
      <w:pPr>
        <w:spacing w:before="127"/>
        <w:ind w:left="147"/>
        <w:rPr>
          <w:b/>
          <w:sz w:val="56"/>
        </w:rPr>
      </w:pPr>
      <w:r>
        <w:rPr>
          <w:b/>
          <w:color w:val="009FE3"/>
          <w:sz w:val="56"/>
        </w:rPr>
        <w:t>DOCUMENT REVISION</w:t>
      </w:r>
    </w:p>
    <w:p w14:paraId="682187FF" w14:textId="77777777" w:rsidR="00D02611" w:rsidRDefault="00107938">
      <w:pPr>
        <w:pStyle w:val="Brdtekst"/>
        <w:spacing w:before="3"/>
        <w:ind w:left="0"/>
        <w:rPr>
          <w:b/>
          <w:sz w:val="13"/>
        </w:rPr>
      </w:pPr>
      <w:r>
        <w:rPr>
          <w:noProof/>
          <w:lang w:val="nb-NO" w:eastAsia="nb-NO"/>
        </w:rPr>
        <mc:AlternateContent>
          <mc:Choice Requires="wps">
            <w:drawing>
              <wp:anchor distT="0" distB="0" distL="0" distR="0" simplePos="0" relativeHeight="251644928" behindDoc="1" locked="0" layoutInCell="1" allowOverlap="1" wp14:anchorId="5CED197D" wp14:editId="0EF7A801">
                <wp:simplePos x="0" y="0"/>
                <wp:positionH relativeFrom="page">
                  <wp:posOffset>556895</wp:posOffset>
                </wp:positionH>
                <wp:positionV relativeFrom="paragraph">
                  <wp:posOffset>134620</wp:posOffset>
                </wp:positionV>
                <wp:extent cx="6518275" cy="0"/>
                <wp:effectExtent l="13970" t="12700" r="11430" b="6350"/>
                <wp:wrapTopAndBottom/>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2916391" id="Line 35"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0.6pt" to="557.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" strokecolor="#00558d" strokeweight=".96pt">
                <w10:wrap type="topAndBottom" anchorx="page"/>
              </v:line>
            </w:pict>
          </mc:Fallback>
        </mc:AlternateContent>
      </w:r>
    </w:p>
    <w:p w14:paraId="696B34CD" w14:textId="77777777" w:rsidR="00D02611" w:rsidRDefault="00D02611">
      <w:pPr>
        <w:pStyle w:val="Brdtekst"/>
        <w:spacing w:before="2"/>
        <w:ind w:left="0"/>
        <w:rPr>
          <w:b/>
          <w:sz w:val="24"/>
        </w:rPr>
      </w:pPr>
    </w:p>
    <w:p w14:paraId="50D57D48" w14:textId="77777777" w:rsidR="00D02611" w:rsidRDefault="001F0FB3">
      <w:pPr>
        <w:pStyle w:val="Brdtekst"/>
        <w:spacing w:before="55"/>
      </w:pPr>
      <w:r>
        <w:t>Revisions to this IALA Document are to be noted in the table prior to the issue of a revised document.</w:t>
      </w:r>
    </w:p>
    <w:p w14:paraId="293400B5" w14:textId="77777777" w:rsidR="00D02611" w:rsidRDefault="00D02611">
      <w:pPr>
        <w:pStyle w:val="Brdtekst"/>
        <w:spacing w:before="11"/>
        <w:ind w:left="0"/>
        <w:rPr>
          <w:sz w:val="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8"/>
        <w:gridCol w:w="3576"/>
        <w:gridCol w:w="5002"/>
      </w:tblGrid>
      <w:tr w:rsidR="00D02611" w14:paraId="7D638B5D" w14:textId="77777777">
        <w:trPr>
          <w:trHeight w:val="363"/>
        </w:trPr>
        <w:tc>
          <w:tcPr>
            <w:tcW w:w="1908" w:type="dxa"/>
          </w:tcPr>
          <w:p w14:paraId="4B0BF985" w14:textId="77777777" w:rsidR="00D02611" w:rsidRDefault="001F0FB3">
            <w:pPr>
              <w:pStyle w:val="TableParagraph"/>
              <w:spacing w:before="59"/>
              <w:rPr>
                <w:b/>
                <w:sz w:val="20"/>
              </w:rPr>
            </w:pPr>
            <w:r>
              <w:rPr>
                <w:b/>
                <w:color w:val="407DC9"/>
                <w:sz w:val="20"/>
              </w:rPr>
              <w:t>Date</w:t>
            </w:r>
          </w:p>
        </w:tc>
        <w:tc>
          <w:tcPr>
            <w:tcW w:w="3576" w:type="dxa"/>
          </w:tcPr>
          <w:p w14:paraId="25702E06" w14:textId="77777777" w:rsidR="00D02611" w:rsidRDefault="001F0FB3">
            <w:pPr>
              <w:pStyle w:val="TableParagraph"/>
              <w:spacing w:before="59"/>
              <w:rPr>
                <w:b/>
                <w:sz w:val="20"/>
              </w:rPr>
            </w:pPr>
            <w:r>
              <w:rPr>
                <w:b/>
                <w:color w:val="407DC9"/>
                <w:sz w:val="20"/>
              </w:rPr>
              <w:t>Page / Section Revised</w:t>
            </w:r>
          </w:p>
        </w:tc>
        <w:tc>
          <w:tcPr>
            <w:tcW w:w="5002" w:type="dxa"/>
          </w:tcPr>
          <w:p w14:paraId="5BA25353" w14:textId="77777777" w:rsidR="00D02611" w:rsidRDefault="001F0FB3">
            <w:pPr>
              <w:pStyle w:val="TableParagraph"/>
              <w:spacing w:before="59"/>
              <w:ind w:left="221"/>
              <w:rPr>
                <w:b/>
                <w:sz w:val="20"/>
              </w:rPr>
            </w:pPr>
            <w:r>
              <w:rPr>
                <w:b/>
                <w:color w:val="407DC9"/>
                <w:sz w:val="20"/>
              </w:rPr>
              <w:t>Requirement for Revision</w:t>
            </w:r>
          </w:p>
        </w:tc>
      </w:tr>
      <w:tr w:rsidR="00D02611" w14:paraId="4CF1F65B" w14:textId="77777777">
        <w:trPr>
          <w:trHeight w:val="851"/>
        </w:trPr>
        <w:tc>
          <w:tcPr>
            <w:tcW w:w="1908" w:type="dxa"/>
          </w:tcPr>
          <w:p w14:paraId="6EE6646C" w14:textId="77777777" w:rsidR="00D02611" w:rsidRDefault="00D02611">
            <w:pPr>
              <w:pStyle w:val="TableParagraph"/>
              <w:spacing w:before="9"/>
              <w:ind w:left="0"/>
              <w:rPr>
                <w:sz w:val="24"/>
              </w:rPr>
            </w:pPr>
          </w:p>
          <w:p w14:paraId="17A763F8" w14:textId="77777777" w:rsidR="00D02611" w:rsidRDefault="001F0FB3">
            <w:pPr>
              <w:pStyle w:val="TableParagraph"/>
              <w:rPr>
                <w:sz w:val="20"/>
              </w:rPr>
            </w:pPr>
            <w:r>
              <w:rPr>
                <w:sz w:val="20"/>
              </w:rPr>
              <w:t>May 2013</w:t>
            </w:r>
          </w:p>
        </w:tc>
        <w:tc>
          <w:tcPr>
            <w:tcW w:w="3576" w:type="dxa"/>
          </w:tcPr>
          <w:p w14:paraId="0BB2E7C1" w14:textId="77777777" w:rsidR="00D02611" w:rsidRDefault="00D02611">
            <w:pPr>
              <w:pStyle w:val="TableParagraph"/>
              <w:spacing w:before="10"/>
              <w:ind w:left="0"/>
              <w:rPr>
                <w:sz w:val="14"/>
              </w:rPr>
            </w:pPr>
          </w:p>
          <w:p w14:paraId="6971959A" w14:textId="77777777" w:rsidR="00D02611" w:rsidRDefault="001F0FB3">
            <w:pPr>
              <w:pStyle w:val="TableParagraph"/>
              <w:ind w:right="417"/>
              <w:rPr>
                <w:sz w:val="20"/>
              </w:rPr>
            </w:pPr>
            <w:r>
              <w:rPr>
                <w:sz w:val="20"/>
              </w:rPr>
              <w:t>Minor amendments throughout the document</w:t>
            </w:r>
          </w:p>
        </w:tc>
        <w:tc>
          <w:tcPr>
            <w:tcW w:w="5002" w:type="dxa"/>
          </w:tcPr>
          <w:p w14:paraId="45852184" w14:textId="77777777" w:rsidR="00D02611" w:rsidRDefault="00D02611">
            <w:pPr>
              <w:pStyle w:val="TableParagraph"/>
              <w:spacing w:before="10"/>
              <w:ind w:left="0"/>
              <w:rPr>
                <w:sz w:val="14"/>
              </w:rPr>
            </w:pPr>
          </w:p>
          <w:p w14:paraId="1F63A65D" w14:textId="77777777" w:rsidR="00D02611" w:rsidRDefault="001F0FB3">
            <w:pPr>
              <w:pStyle w:val="TableParagraph"/>
              <w:ind w:right="324"/>
              <w:rPr>
                <w:sz w:val="20"/>
              </w:rPr>
            </w:pPr>
            <w:r>
              <w:rPr>
                <w:sz w:val="20"/>
              </w:rPr>
              <w:t>To reflect developments at IMO NAV discussion on AIS AtoN.</w:t>
            </w:r>
          </w:p>
        </w:tc>
      </w:tr>
      <w:tr w:rsidR="00D02611" w14:paraId="1E885070" w14:textId="77777777">
        <w:trPr>
          <w:trHeight w:val="850"/>
        </w:trPr>
        <w:tc>
          <w:tcPr>
            <w:tcW w:w="1908" w:type="dxa"/>
          </w:tcPr>
          <w:p w14:paraId="7984E037" w14:textId="77777777" w:rsidR="00D02611" w:rsidRDefault="00D02611">
            <w:pPr>
              <w:pStyle w:val="TableParagraph"/>
              <w:ind w:left="0"/>
              <w:rPr>
                <w:rFonts w:ascii="Times New Roman"/>
                <w:sz w:val="20"/>
              </w:rPr>
            </w:pPr>
          </w:p>
        </w:tc>
        <w:tc>
          <w:tcPr>
            <w:tcW w:w="3576" w:type="dxa"/>
          </w:tcPr>
          <w:p w14:paraId="799A920B" w14:textId="77777777" w:rsidR="00D02611" w:rsidRDefault="00D02611">
            <w:pPr>
              <w:pStyle w:val="TableParagraph"/>
              <w:ind w:left="0"/>
              <w:rPr>
                <w:rFonts w:ascii="Times New Roman"/>
                <w:sz w:val="20"/>
              </w:rPr>
            </w:pPr>
          </w:p>
        </w:tc>
        <w:tc>
          <w:tcPr>
            <w:tcW w:w="5002" w:type="dxa"/>
          </w:tcPr>
          <w:p w14:paraId="39E197C6" w14:textId="77777777" w:rsidR="00D02611" w:rsidRDefault="00D02611">
            <w:pPr>
              <w:pStyle w:val="TableParagraph"/>
              <w:ind w:left="0"/>
              <w:rPr>
                <w:rFonts w:ascii="Times New Roman"/>
                <w:sz w:val="20"/>
              </w:rPr>
            </w:pPr>
          </w:p>
        </w:tc>
      </w:tr>
      <w:tr w:rsidR="00D02611" w14:paraId="3AC60BF6" w14:textId="77777777">
        <w:trPr>
          <w:trHeight w:val="851"/>
        </w:trPr>
        <w:tc>
          <w:tcPr>
            <w:tcW w:w="1908" w:type="dxa"/>
          </w:tcPr>
          <w:p w14:paraId="6E82936E" w14:textId="77777777" w:rsidR="00D02611" w:rsidRDefault="00D02611">
            <w:pPr>
              <w:pStyle w:val="TableParagraph"/>
              <w:ind w:left="0"/>
              <w:rPr>
                <w:rFonts w:ascii="Times New Roman"/>
                <w:sz w:val="20"/>
              </w:rPr>
            </w:pPr>
          </w:p>
        </w:tc>
        <w:tc>
          <w:tcPr>
            <w:tcW w:w="3576" w:type="dxa"/>
          </w:tcPr>
          <w:p w14:paraId="225ECC63" w14:textId="77777777" w:rsidR="00D02611" w:rsidRDefault="00D02611">
            <w:pPr>
              <w:pStyle w:val="TableParagraph"/>
              <w:ind w:left="0"/>
              <w:rPr>
                <w:rFonts w:ascii="Times New Roman"/>
                <w:sz w:val="20"/>
              </w:rPr>
            </w:pPr>
          </w:p>
        </w:tc>
        <w:tc>
          <w:tcPr>
            <w:tcW w:w="5002" w:type="dxa"/>
          </w:tcPr>
          <w:p w14:paraId="29D3BB52" w14:textId="77777777" w:rsidR="00D02611" w:rsidRDefault="00D02611">
            <w:pPr>
              <w:pStyle w:val="TableParagraph"/>
              <w:ind w:left="0"/>
              <w:rPr>
                <w:rFonts w:ascii="Times New Roman"/>
                <w:sz w:val="20"/>
              </w:rPr>
            </w:pPr>
          </w:p>
        </w:tc>
      </w:tr>
      <w:tr w:rsidR="00D02611" w14:paraId="3C3D6B60" w14:textId="77777777">
        <w:trPr>
          <w:trHeight w:val="850"/>
        </w:trPr>
        <w:tc>
          <w:tcPr>
            <w:tcW w:w="1908" w:type="dxa"/>
          </w:tcPr>
          <w:p w14:paraId="5AC5A7AB" w14:textId="77777777" w:rsidR="00D02611" w:rsidRDefault="00D02611">
            <w:pPr>
              <w:pStyle w:val="TableParagraph"/>
              <w:ind w:left="0"/>
              <w:rPr>
                <w:rFonts w:ascii="Times New Roman"/>
                <w:sz w:val="20"/>
              </w:rPr>
            </w:pPr>
          </w:p>
        </w:tc>
        <w:tc>
          <w:tcPr>
            <w:tcW w:w="3576" w:type="dxa"/>
          </w:tcPr>
          <w:p w14:paraId="6BBE3A03" w14:textId="77777777" w:rsidR="00D02611" w:rsidRDefault="00D02611">
            <w:pPr>
              <w:pStyle w:val="TableParagraph"/>
              <w:ind w:left="0"/>
              <w:rPr>
                <w:rFonts w:ascii="Times New Roman"/>
                <w:sz w:val="20"/>
              </w:rPr>
            </w:pPr>
          </w:p>
        </w:tc>
        <w:tc>
          <w:tcPr>
            <w:tcW w:w="5002" w:type="dxa"/>
          </w:tcPr>
          <w:p w14:paraId="7BC47EB2" w14:textId="77777777" w:rsidR="00D02611" w:rsidRDefault="00D02611">
            <w:pPr>
              <w:pStyle w:val="TableParagraph"/>
              <w:ind w:left="0"/>
              <w:rPr>
                <w:rFonts w:ascii="Times New Roman"/>
                <w:sz w:val="20"/>
              </w:rPr>
            </w:pPr>
          </w:p>
        </w:tc>
      </w:tr>
      <w:tr w:rsidR="00D02611" w14:paraId="0EEE9752" w14:textId="77777777">
        <w:trPr>
          <w:trHeight w:val="851"/>
        </w:trPr>
        <w:tc>
          <w:tcPr>
            <w:tcW w:w="1908" w:type="dxa"/>
          </w:tcPr>
          <w:p w14:paraId="1B4D0D55" w14:textId="77777777" w:rsidR="00D02611" w:rsidRDefault="00D02611">
            <w:pPr>
              <w:pStyle w:val="TableParagraph"/>
              <w:ind w:left="0"/>
              <w:rPr>
                <w:rFonts w:ascii="Times New Roman"/>
                <w:sz w:val="20"/>
              </w:rPr>
            </w:pPr>
          </w:p>
        </w:tc>
        <w:tc>
          <w:tcPr>
            <w:tcW w:w="3576" w:type="dxa"/>
          </w:tcPr>
          <w:p w14:paraId="760525FB" w14:textId="77777777" w:rsidR="00D02611" w:rsidRDefault="00D02611">
            <w:pPr>
              <w:pStyle w:val="TableParagraph"/>
              <w:ind w:left="0"/>
              <w:rPr>
                <w:rFonts w:ascii="Times New Roman"/>
                <w:sz w:val="20"/>
              </w:rPr>
            </w:pPr>
          </w:p>
        </w:tc>
        <w:tc>
          <w:tcPr>
            <w:tcW w:w="5002" w:type="dxa"/>
          </w:tcPr>
          <w:p w14:paraId="3E8EFF8D" w14:textId="77777777" w:rsidR="00D02611" w:rsidRDefault="00D02611">
            <w:pPr>
              <w:pStyle w:val="TableParagraph"/>
              <w:ind w:left="0"/>
              <w:rPr>
                <w:rFonts w:ascii="Times New Roman"/>
                <w:sz w:val="20"/>
              </w:rPr>
            </w:pPr>
          </w:p>
        </w:tc>
      </w:tr>
      <w:tr w:rsidR="00D02611" w14:paraId="4832F26C" w14:textId="77777777">
        <w:trPr>
          <w:trHeight w:val="850"/>
        </w:trPr>
        <w:tc>
          <w:tcPr>
            <w:tcW w:w="1908" w:type="dxa"/>
          </w:tcPr>
          <w:p w14:paraId="722FE91F" w14:textId="77777777" w:rsidR="00D02611" w:rsidRDefault="00D02611">
            <w:pPr>
              <w:pStyle w:val="TableParagraph"/>
              <w:ind w:left="0"/>
              <w:rPr>
                <w:rFonts w:ascii="Times New Roman"/>
                <w:sz w:val="20"/>
              </w:rPr>
            </w:pPr>
          </w:p>
        </w:tc>
        <w:tc>
          <w:tcPr>
            <w:tcW w:w="3576" w:type="dxa"/>
          </w:tcPr>
          <w:p w14:paraId="330F3D47" w14:textId="77777777" w:rsidR="00D02611" w:rsidRDefault="00D02611">
            <w:pPr>
              <w:pStyle w:val="TableParagraph"/>
              <w:ind w:left="0"/>
              <w:rPr>
                <w:rFonts w:ascii="Times New Roman"/>
                <w:sz w:val="20"/>
              </w:rPr>
            </w:pPr>
          </w:p>
        </w:tc>
        <w:tc>
          <w:tcPr>
            <w:tcW w:w="5002" w:type="dxa"/>
          </w:tcPr>
          <w:p w14:paraId="6AAE9FBC" w14:textId="77777777" w:rsidR="00D02611" w:rsidRDefault="00D02611">
            <w:pPr>
              <w:pStyle w:val="TableParagraph"/>
              <w:ind w:left="0"/>
              <w:rPr>
                <w:rFonts w:ascii="Times New Roman"/>
                <w:sz w:val="20"/>
              </w:rPr>
            </w:pPr>
          </w:p>
        </w:tc>
      </w:tr>
      <w:tr w:rsidR="00D02611" w14:paraId="42C72597" w14:textId="77777777">
        <w:trPr>
          <w:trHeight w:val="851"/>
        </w:trPr>
        <w:tc>
          <w:tcPr>
            <w:tcW w:w="1908" w:type="dxa"/>
          </w:tcPr>
          <w:p w14:paraId="658AEE20" w14:textId="77777777" w:rsidR="00D02611" w:rsidRDefault="00D02611">
            <w:pPr>
              <w:pStyle w:val="TableParagraph"/>
              <w:ind w:left="0"/>
              <w:rPr>
                <w:rFonts w:ascii="Times New Roman"/>
                <w:sz w:val="20"/>
              </w:rPr>
            </w:pPr>
          </w:p>
        </w:tc>
        <w:tc>
          <w:tcPr>
            <w:tcW w:w="3576" w:type="dxa"/>
          </w:tcPr>
          <w:p w14:paraId="1DDE3A1D" w14:textId="77777777" w:rsidR="00D02611" w:rsidRDefault="00D02611">
            <w:pPr>
              <w:pStyle w:val="TableParagraph"/>
              <w:ind w:left="0"/>
              <w:rPr>
                <w:rFonts w:ascii="Times New Roman"/>
                <w:sz w:val="20"/>
              </w:rPr>
            </w:pPr>
          </w:p>
        </w:tc>
        <w:tc>
          <w:tcPr>
            <w:tcW w:w="5002" w:type="dxa"/>
          </w:tcPr>
          <w:p w14:paraId="71682101" w14:textId="77777777" w:rsidR="00D02611" w:rsidRDefault="00D02611">
            <w:pPr>
              <w:pStyle w:val="TableParagraph"/>
              <w:ind w:left="0"/>
              <w:rPr>
                <w:rFonts w:ascii="Times New Roman"/>
                <w:sz w:val="20"/>
              </w:rPr>
            </w:pPr>
          </w:p>
        </w:tc>
      </w:tr>
    </w:tbl>
    <w:p w14:paraId="6CF9E001" w14:textId="77777777" w:rsidR="00D02611" w:rsidRDefault="00D02611">
      <w:pPr>
        <w:pStyle w:val="Brdtekst"/>
        <w:ind w:left="0"/>
        <w:rPr>
          <w:sz w:val="20"/>
        </w:rPr>
      </w:pPr>
    </w:p>
    <w:p w14:paraId="49137183" w14:textId="77777777" w:rsidR="00D02611" w:rsidRDefault="00D02611">
      <w:pPr>
        <w:pStyle w:val="Brdtekst"/>
        <w:ind w:left="0"/>
        <w:rPr>
          <w:sz w:val="20"/>
        </w:rPr>
      </w:pPr>
    </w:p>
    <w:p w14:paraId="09F67ED7" w14:textId="77777777" w:rsidR="00D02611" w:rsidRDefault="00D02611">
      <w:pPr>
        <w:pStyle w:val="Brdtekst"/>
        <w:ind w:left="0"/>
        <w:rPr>
          <w:sz w:val="20"/>
        </w:rPr>
      </w:pPr>
    </w:p>
    <w:p w14:paraId="506CC630" w14:textId="77777777" w:rsidR="00D02611" w:rsidRDefault="00D02611">
      <w:pPr>
        <w:pStyle w:val="Brdtekst"/>
        <w:ind w:left="0"/>
        <w:rPr>
          <w:sz w:val="20"/>
        </w:rPr>
      </w:pPr>
    </w:p>
    <w:p w14:paraId="77FBEF3C" w14:textId="77777777" w:rsidR="00D02611" w:rsidRDefault="00D02611">
      <w:pPr>
        <w:pStyle w:val="Brdtekst"/>
        <w:ind w:left="0"/>
        <w:rPr>
          <w:sz w:val="20"/>
        </w:rPr>
      </w:pPr>
    </w:p>
    <w:p w14:paraId="1715BBCC" w14:textId="77777777" w:rsidR="00D02611" w:rsidRDefault="00D02611">
      <w:pPr>
        <w:pStyle w:val="Brdtekst"/>
        <w:ind w:left="0"/>
        <w:rPr>
          <w:sz w:val="20"/>
        </w:rPr>
      </w:pPr>
    </w:p>
    <w:p w14:paraId="37D24346" w14:textId="77777777" w:rsidR="00D02611" w:rsidRDefault="00D02611">
      <w:pPr>
        <w:pStyle w:val="Brdtekst"/>
        <w:ind w:left="0"/>
        <w:rPr>
          <w:sz w:val="20"/>
        </w:rPr>
      </w:pPr>
    </w:p>
    <w:p w14:paraId="186B96D2" w14:textId="77777777" w:rsidR="00D02611" w:rsidRDefault="00D02611">
      <w:pPr>
        <w:pStyle w:val="Brdtekst"/>
        <w:ind w:left="0"/>
        <w:rPr>
          <w:sz w:val="20"/>
        </w:rPr>
      </w:pPr>
    </w:p>
    <w:p w14:paraId="7285A737" w14:textId="77777777" w:rsidR="00D02611" w:rsidRDefault="00D02611">
      <w:pPr>
        <w:pStyle w:val="Brdtekst"/>
        <w:ind w:left="0"/>
        <w:rPr>
          <w:sz w:val="20"/>
        </w:rPr>
      </w:pPr>
    </w:p>
    <w:p w14:paraId="0C6CDA47" w14:textId="77777777" w:rsidR="00D02611" w:rsidRDefault="00D02611">
      <w:pPr>
        <w:pStyle w:val="Brdtekst"/>
        <w:ind w:left="0"/>
        <w:rPr>
          <w:sz w:val="20"/>
        </w:rPr>
      </w:pPr>
    </w:p>
    <w:p w14:paraId="46FE7B7B" w14:textId="77777777" w:rsidR="00D02611" w:rsidRDefault="00D02611">
      <w:pPr>
        <w:pStyle w:val="Brdtekst"/>
        <w:ind w:left="0"/>
        <w:rPr>
          <w:sz w:val="20"/>
        </w:rPr>
      </w:pPr>
    </w:p>
    <w:p w14:paraId="2BD40589" w14:textId="77777777" w:rsidR="00D02611" w:rsidRDefault="00D02611">
      <w:pPr>
        <w:pStyle w:val="Brdtekst"/>
        <w:ind w:left="0"/>
        <w:rPr>
          <w:sz w:val="20"/>
        </w:rPr>
      </w:pPr>
    </w:p>
    <w:p w14:paraId="7FE5292A" w14:textId="77777777" w:rsidR="00D02611" w:rsidRDefault="00D02611">
      <w:pPr>
        <w:pStyle w:val="Brdtekst"/>
        <w:ind w:left="0"/>
        <w:rPr>
          <w:sz w:val="20"/>
        </w:rPr>
      </w:pPr>
    </w:p>
    <w:p w14:paraId="15692CA4" w14:textId="77777777" w:rsidR="00D02611" w:rsidRDefault="00D02611">
      <w:pPr>
        <w:pStyle w:val="Brdtekst"/>
        <w:ind w:left="0"/>
        <w:rPr>
          <w:sz w:val="20"/>
        </w:rPr>
      </w:pPr>
    </w:p>
    <w:p w14:paraId="7EE25722" w14:textId="77777777" w:rsidR="00D02611" w:rsidRDefault="00D02611">
      <w:pPr>
        <w:pStyle w:val="Brdtekst"/>
        <w:ind w:left="0"/>
        <w:rPr>
          <w:sz w:val="20"/>
        </w:rPr>
      </w:pPr>
    </w:p>
    <w:p w14:paraId="4C359F19" w14:textId="77777777" w:rsidR="00D02611" w:rsidRDefault="00D02611">
      <w:pPr>
        <w:pStyle w:val="Brdtekst"/>
        <w:ind w:left="0"/>
        <w:rPr>
          <w:sz w:val="20"/>
        </w:rPr>
      </w:pPr>
    </w:p>
    <w:p w14:paraId="402563B7" w14:textId="77777777" w:rsidR="00D02611" w:rsidRDefault="00D02611">
      <w:pPr>
        <w:pStyle w:val="Brdtekst"/>
        <w:ind w:left="0"/>
        <w:rPr>
          <w:sz w:val="20"/>
        </w:rPr>
      </w:pPr>
    </w:p>
    <w:p w14:paraId="756F30F4" w14:textId="77777777" w:rsidR="00D02611" w:rsidRDefault="00D02611">
      <w:pPr>
        <w:pStyle w:val="Brdtekst"/>
        <w:ind w:left="0"/>
        <w:rPr>
          <w:sz w:val="20"/>
        </w:rPr>
      </w:pPr>
    </w:p>
    <w:p w14:paraId="45B5F9CD" w14:textId="77777777" w:rsidR="00D02611" w:rsidRDefault="00D02611">
      <w:pPr>
        <w:pStyle w:val="Brdtekst"/>
        <w:ind w:left="0"/>
        <w:rPr>
          <w:sz w:val="20"/>
        </w:rPr>
      </w:pPr>
    </w:p>
    <w:p w14:paraId="713CFC5F" w14:textId="77777777" w:rsidR="00D02611" w:rsidRDefault="00D02611">
      <w:pPr>
        <w:pStyle w:val="Brdtekst"/>
        <w:ind w:left="0"/>
        <w:rPr>
          <w:sz w:val="20"/>
        </w:rPr>
      </w:pPr>
    </w:p>
    <w:p w14:paraId="4BAAAC9E" w14:textId="77777777" w:rsidR="00D02611" w:rsidRDefault="00D02611">
      <w:pPr>
        <w:pStyle w:val="Brdtekst"/>
        <w:ind w:left="0"/>
        <w:rPr>
          <w:sz w:val="20"/>
        </w:rPr>
      </w:pPr>
    </w:p>
    <w:p w14:paraId="6DACF6A6" w14:textId="77777777" w:rsidR="00D02611" w:rsidRDefault="00107938">
      <w:pPr>
        <w:pStyle w:val="Brdtekst"/>
        <w:spacing w:before="8"/>
        <w:ind w:left="0"/>
      </w:pPr>
      <w:r>
        <w:rPr>
          <w:noProof/>
          <w:lang w:val="nb-NO" w:eastAsia="nb-NO"/>
        </w:rPr>
        <mc:AlternateContent>
          <mc:Choice Requires="wps">
            <w:drawing>
              <wp:anchor distT="0" distB="0" distL="0" distR="0" simplePos="0" relativeHeight="251645952" behindDoc="1" locked="0" layoutInCell="1" allowOverlap="1" wp14:anchorId="4DF4EECD" wp14:editId="487A1067">
                <wp:simplePos x="0" y="0"/>
                <wp:positionH relativeFrom="page">
                  <wp:posOffset>556895</wp:posOffset>
                </wp:positionH>
                <wp:positionV relativeFrom="paragraph">
                  <wp:posOffset>203835</wp:posOffset>
                </wp:positionV>
                <wp:extent cx="6518275" cy="0"/>
                <wp:effectExtent l="13970" t="7620" r="11430" b="11430"/>
                <wp:wrapTopAndBottom/>
                <wp:docPr id="4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B528276" id="Line 34"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16.05pt" to="557.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jv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" strokeweight=".48pt">
                <w10:wrap type="topAndBottom" anchorx="page"/>
              </v:line>
            </w:pict>
          </mc:Fallback>
        </mc:AlternateContent>
      </w:r>
    </w:p>
    <w:p w14:paraId="1F7F2290" w14:textId="77777777" w:rsidR="00D02611" w:rsidRDefault="00D02611">
      <w:pPr>
        <w:pStyle w:val="Brdtekst"/>
        <w:spacing w:before="7"/>
        <w:ind w:left="0"/>
        <w:rPr>
          <w:sz w:val="19"/>
        </w:rPr>
      </w:pPr>
    </w:p>
    <w:p w14:paraId="6B5DA349" w14:textId="77777777" w:rsidR="00D02611" w:rsidRDefault="001F0FB3">
      <w:pPr>
        <w:ind w:left="147"/>
        <w:rPr>
          <w:b/>
          <w:sz w:val="15"/>
        </w:rPr>
      </w:pPr>
      <w:r>
        <w:rPr>
          <w:b/>
          <w:color w:val="00558D"/>
          <w:sz w:val="15"/>
        </w:rPr>
        <w:t>IALA Guideline 1081 – Provision of Virtual Aids to Navigation</w:t>
      </w:r>
    </w:p>
    <w:p w14:paraId="024E1179" w14:textId="77777777" w:rsidR="00D02611" w:rsidRDefault="001F0FB3">
      <w:pPr>
        <w:tabs>
          <w:tab w:val="left" w:pos="10162"/>
        </w:tabs>
        <w:spacing w:before="33"/>
        <w:ind w:left="147"/>
        <w:rPr>
          <w:b/>
          <w:sz w:val="15"/>
        </w:rPr>
      </w:pPr>
      <w:r>
        <w:rPr>
          <w:b/>
          <w:color w:val="00558D"/>
          <w:sz w:val="15"/>
        </w:rPr>
        <w:t>Edition 1.1</w:t>
      </w:r>
      <w:r>
        <w:rPr>
          <w:b/>
          <w:color w:val="00558D"/>
          <w:spacing w:val="28"/>
          <w:sz w:val="15"/>
        </w:rPr>
        <w:t xml:space="preserve"> </w:t>
      </w:r>
      <w:r>
        <w:rPr>
          <w:b/>
          <w:color w:val="00558D"/>
          <w:sz w:val="15"/>
        </w:rPr>
        <w:t>May</w:t>
      </w:r>
      <w:r>
        <w:rPr>
          <w:b/>
          <w:color w:val="00558D"/>
          <w:spacing w:val="-1"/>
          <w:sz w:val="15"/>
        </w:rPr>
        <w:t xml:space="preserve"> </w:t>
      </w:r>
      <w:r>
        <w:rPr>
          <w:b/>
          <w:color w:val="00558D"/>
          <w:sz w:val="15"/>
        </w:rPr>
        <w:t>2013</w:t>
      </w:r>
      <w:r>
        <w:rPr>
          <w:b/>
          <w:color w:val="00558D"/>
          <w:sz w:val="15"/>
        </w:rPr>
        <w:tab/>
        <w:t>P 2</w:t>
      </w:r>
    </w:p>
    <w:p w14:paraId="0800FC71" w14:textId="77777777" w:rsidR="00D02611" w:rsidRDefault="00D02611">
      <w:pPr>
        <w:rPr>
          <w:sz w:val="15"/>
        </w:rPr>
        <w:sectPr w:rsidR="00D02611">
          <w:headerReference w:type="default" r:id="rId14"/>
          <w:pgSz w:w="11910" w:h="16840"/>
          <w:pgMar w:top="920" w:right="380" w:bottom="280" w:left="760" w:header="462" w:footer="0" w:gutter="0"/>
          <w:cols w:space="720"/>
        </w:sectPr>
      </w:pPr>
    </w:p>
    <w:p w14:paraId="28E13859" w14:textId="77777777" w:rsidR="00D02611" w:rsidRDefault="00D02611">
      <w:pPr>
        <w:pStyle w:val="Brdtekst"/>
        <w:ind w:left="0"/>
        <w:rPr>
          <w:b/>
          <w:sz w:val="20"/>
        </w:rPr>
      </w:pPr>
    </w:p>
    <w:p w14:paraId="633B68C4" w14:textId="77777777" w:rsidR="00D02611" w:rsidRDefault="00D02611">
      <w:pPr>
        <w:pStyle w:val="Brdtekst"/>
        <w:spacing w:before="10"/>
        <w:ind w:left="0"/>
        <w:rPr>
          <w:b/>
          <w:sz w:val="28"/>
        </w:rPr>
      </w:pPr>
    </w:p>
    <w:p w14:paraId="792F0BDE" w14:textId="77777777" w:rsidR="00D02611" w:rsidRDefault="00D02611">
      <w:pPr>
        <w:rPr>
          <w:sz w:val="28"/>
        </w:rPr>
        <w:sectPr w:rsidR="00D02611">
          <w:headerReference w:type="default" r:id="rId15"/>
          <w:footerReference w:type="default" r:id="rId16"/>
          <w:pgSz w:w="11910" w:h="16840"/>
          <w:pgMar w:top="2960" w:right="380" w:bottom="552" w:left="760" w:header="461" w:footer="967" w:gutter="0"/>
          <w:cols w:space="720"/>
        </w:sectPr>
      </w:pPr>
    </w:p>
    <w:sdt>
      <w:sdtPr>
        <w:id w:val="106175882"/>
        <w:docPartObj>
          <w:docPartGallery w:val="Table of Contents"/>
          <w:docPartUnique/>
        </w:docPartObj>
      </w:sdtPr>
      <w:sdtEndPr/>
      <w:sdtContent>
        <w:p w14:paraId="1CE731F2" w14:textId="77777777" w:rsidR="00D02611" w:rsidRDefault="007C35BA">
          <w:pPr>
            <w:pStyle w:val="INNH1"/>
            <w:numPr>
              <w:ilvl w:val="0"/>
              <w:numId w:val="14"/>
            </w:numPr>
            <w:tabs>
              <w:tab w:val="left" w:pos="571"/>
              <w:tab w:val="left" w:pos="572"/>
              <w:tab w:val="right" w:leader="dot" w:pos="9927"/>
            </w:tabs>
            <w:spacing w:before="56"/>
          </w:pPr>
          <w:hyperlink w:anchor="_TOC_250028" w:history="1">
            <w:r w:rsidR="001F0FB3">
              <w:rPr>
                <w:color w:val="00558D"/>
              </w:rPr>
              <w:t>INTRODUCTION</w:t>
            </w:r>
            <w:r w:rsidR="001F0FB3">
              <w:rPr>
                <w:color w:val="00558D"/>
              </w:rPr>
              <w:tab/>
              <w:t>5</w:t>
            </w:r>
          </w:hyperlink>
        </w:p>
        <w:p w14:paraId="6C73D2C6" w14:textId="77777777" w:rsidR="00D02611" w:rsidRDefault="007C35BA">
          <w:pPr>
            <w:pStyle w:val="INNH1"/>
            <w:numPr>
              <w:ilvl w:val="0"/>
              <w:numId w:val="14"/>
            </w:numPr>
            <w:tabs>
              <w:tab w:val="left" w:pos="571"/>
              <w:tab w:val="left" w:pos="572"/>
              <w:tab w:val="right" w:leader="dot" w:pos="9927"/>
            </w:tabs>
          </w:pPr>
          <w:hyperlink w:anchor="_TOC_250027" w:history="1">
            <w:r w:rsidR="001F0FB3">
              <w:rPr>
                <w:color w:val="00558D"/>
              </w:rPr>
              <w:t>SCOPE</w:t>
            </w:r>
            <w:r w:rsidR="001F0FB3">
              <w:rPr>
                <w:color w:val="00558D"/>
              </w:rPr>
              <w:tab/>
              <w:t>5</w:t>
            </w:r>
          </w:hyperlink>
        </w:p>
        <w:p w14:paraId="3269E92C" w14:textId="77777777" w:rsidR="00D02611" w:rsidRDefault="007C35BA">
          <w:pPr>
            <w:pStyle w:val="INNH1"/>
            <w:numPr>
              <w:ilvl w:val="0"/>
              <w:numId w:val="14"/>
            </w:numPr>
            <w:tabs>
              <w:tab w:val="left" w:pos="571"/>
              <w:tab w:val="left" w:pos="572"/>
              <w:tab w:val="right" w:leader="dot" w:pos="9927"/>
            </w:tabs>
          </w:pPr>
          <w:hyperlink w:anchor="_TOC_250026" w:history="1">
            <w:r w:rsidR="001F0FB3">
              <w:rPr>
                <w:color w:val="00558D"/>
              </w:rPr>
              <w:t>PURPOSE</w:t>
            </w:r>
            <w:r w:rsidR="001F0FB3">
              <w:rPr>
                <w:color w:val="00558D"/>
              </w:rPr>
              <w:tab/>
              <w:t>5</w:t>
            </w:r>
          </w:hyperlink>
        </w:p>
        <w:p w14:paraId="2422FE8C" w14:textId="77777777" w:rsidR="00D02611" w:rsidRDefault="007C35BA">
          <w:pPr>
            <w:pStyle w:val="INNH1"/>
            <w:numPr>
              <w:ilvl w:val="0"/>
              <w:numId w:val="14"/>
            </w:numPr>
            <w:tabs>
              <w:tab w:val="left" w:pos="571"/>
              <w:tab w:val="left" w:pos="572"/>
              <w:tab w:val="right" w:leader="dot" w:pos="9927"/>
            </w:tabs>
            <w:spacing w:before="72"/>
          </w:pPr>
          <w:hyperlink w:anchor="_TOC_250025" w:history="1">
            <w:r w:rsidR="001F0FB3">
              <w:rPr>
                <w:color w:val="00558D"/>
              </w:rPr>
              <w:t>DEFINING A VIRTUAL AID</w:t>
            </w:r>
            <w:r w:rsidR="001F0FB3">
              <w:rPr>
                <w:color w:val="00558D"/>
                <w:spacing w:val="-3"/>
              </w:rPr>
              <w:t xml:space="preserve"> </w:t>
            </w:r>
            <w:r w:rsidR="001F0FB3">
              <w:rPr>
                <w:color w:val="00558D"/>
              </w:rPr>
              <w:t>TO NAVIGATION</w:t>
            </w:r>
            <w:r w:rsidR="001F0FB3">
              <w:rPr>
                <w:color w:val="00558D"/>
              </w:rPr>
              <w:tab/>
              <w:t>5</w:t>
            </w:r>
          </w:hyperlink>
        </w:p>
        <w:p w14:paraId="6D8C1839" w14:textId="77777777" w:rsidR="00D02611" w:rsidRDefault="007C35BA">
          <w:pPr>
            <w:pStyle w:val="INNH2"/>
            <w:numPr>
              <w:ilvl w:val="1"/>
              <w:numId w:val="14"/>
            </w:numPr>
            <w:tabs>
              <w:tab w:val="left" w:pos="856"/>
              <w:tab w:val="left" w:pos="857"/>
              <w:tab w:val="right" w:leader="dot" w:pos="9922"/>
            </w:tabs>
            <w:ind w:hanging="709"/>
          </w:pPr>
          <w:hyperlink w:anchor="_TOC_250024" w:history="1">
            <w:r w:rsidR="001F0FB3">
              <w:rPr>
                <w:color w:val="00558D"/>
              </w:rPr>
              <w:t>Definition</w:t>
            </w:r>
            <w:r w:rsidR="001F0FB3">
              <w:rPr>
                <w:color w:val="00558D"/>
              </w:rPr>
              <w:tab/>
              <w:t>5</w:t>
            </w:r>
          </w:hyperlink>
        </w:p>
        <w:p w14:paraId="328A3AF8" w14:textId="77777777" w:rsidR="00D02611" w:rsidRDefault="007C35BA">
          <w:pPr>
            <w:pStyle w:val="INNH2"/>
            <w:numPr>
              <w:ilvl w:val="1"/>
              <w:numId w:val="14"/>
            </w:numPr>
            <w:tabs>
              <w:tab w:val="left" w:pos="856"/>
              <w:tab w:val="left" w:pos="857"/>
              <w:tab w:val="right" w:leader="dot" w:pos="9922"/>
            </w:tabs>
            <w:ind w:hanging="709"/>
          </w:pPr>
          <w:hyperlink w:anchor="_TOC_250023" w:history="1">
            <w:r w:rsidR="001F0FB3">
              <w:rPr>
                <w:color w:val="00558D"/>
              </w:rPr>
              <w:t>Amplification</w:t>
            </w:r>
            <w:r w:rsidR="001F0FB3">
              <w:rPr>
                <w:color w:val="00558D"/>
              </w:rPr>
              <w:tab/>
              <w:t>5</w:t>
            </w:r>
          </w:hyperlink>
        </w:p>
        <w:p w14:paraId="7C050419" w14:textId="77777777" w:rsidR="00D02611" w:rsidRDefault="007C35BA">
          <w:pPr>
            <w:pStyle w:val="INNH1"/>
            <w:numPr>
              <w:ilvl w:val="0"/>
              <w:numId w:val="14"/>
            </w:numPr>
            <w:tabs>
              <w:tab w:val="left" w:pos="571"/>
              <w:tab w:val="left" w:pos="572"/>
              <w:tab w:val="right" w:leader="dot" w:pos="9927"/>
            </w:tabs>
            <w:spacing w:before="73"/>
          </w:pPr>
          <w:hyperlink w:anchor="_TOC_250022" w:history="1">
            <w:r w:rsidR="001F0FB3">
              <w:rPr>
                <w:color w:val="00558D"/>
              </w:rPr>
              <w:t>APPLICATION OF</w:t>
            </w:r>
            <w:r w:rsidR="001F0FB3">
              <w:rPr>
                <w:color w:val="00558D"/>
                <w:spacing w:val="-2"/>
              </w:rPr>
              <w:t xml:space="preserve"> </w:t>
            </w:r>
            <w:r w:rsidR="001F0FB3">
              <w:rPr>
                <w:color w:val="00558D"/>
              </w:rPr>
              <w:t>VIRTUAL</w:t>
            </w:r>
            <w:r w:rsidR="001F0FB3">
              <w:rPr>
                <w:color w:val="00558D"/>
                <w:spacing w:val="-1"/>
              </w:rPr>
              <w:t xml:space="preserve"> </w:t>
            </w:r>
            <w:r w:rsidR="001F0FB3">
              <w:rPr>
                <w:color w:val="00558D"/>
              </w:rPr>
              <w:t>AtoN</w:t>
            </w:r>
            <w:r w:rsidR="001F0FB3">
              <w:rPr>
                <w:color w:val="00558D"/>
              </w:rPr>
              <w:tab/>
              <w:t>6</w:t>
            </w:r>
          </w:hyperlink>
        </w:p>
        <w:p w14:paraId="677B2246" w14:textId="77777777" w:rsidR="00D02611" w:rsidRDefault="007C35BA">
          <w:pPr>
            <w:pStyle w:val="INNH2"/>
            <w:numPr>
              <w:ilvl w:val="1"/>
              <w:numId w:val="14"/>
            </w:numPr>
            <w:tabs>
              <w:tab w:val="left" w:pos="856"/>
              <w:tab w:val="left" w:pos="857"/>
              <w:tab w:val="right" w:leader="dot" w:pos="9923"/>
            </w:tabs>
            <w:ind w:hanging="709"/>
          </w:pPr>
          <w:hyperlink w:anchor="_TOC_250021" w:history="1">
            <w:r w:rsidR="001F0FB3">
              <w:rPr>
                <w:color w:val="00558D"/>
              </w:rPr>
              <w:t>User</w:t>
            </w:r>
            <w:r w:rsidR="001F0FB3">
              <w:rPr>
                <w:color w:val="00558D"/>
                <w:spacing w:val="-2"/>
              </w:rPr>
              <w:t xml:space="preserve"> </w:t>
            </w:r>
            <w:r w:rsidR="001F0FB3">
              <w:rPr>
                <w:color w:val="00558D"/>
              </w:rPr>
              <w:t>needs</w:t>
            </w:r>
            <w:r w:rsidR="001F0FB3">
              <w:rPr>
                <w:color w:val="00558D"/>
              </w:rPr>
              <w:tab/>
              <w:t>6</w:t>
            </w:r>
          </w:hyperlink>
        </w:p>
        <w:p w14:paraId="79DEC68C" w14:textId="77777777" w:rsidR="00D02611" w:rsidRDefault="001F0FB3">
          <w:pPr>
            <w:pStyle w:val="INNH3"/>
            <w:numPr>
              <w:ilvl w:val="2"/>
              <w:numId w:val="14"/>
            </w:numPr>
            <w:tabs>
              <w:tab w:val="left" w:pos="1281"/>
              <w:tab w:val="left" w:pos="1282"/>
              <w:tab w:val="right" w:leader="dot" w:pos="10333"/>
            </w:tabs>
            <w:spacing w:before="39"/>
            <w:ind w:hanging="709"/>
          </w:pPr>
          <w:r>
            <w:t>Advice to AtoN Authorities</w:t>
          </w:r>
          <w:r>
            <w:tab/>
            <w:t>6</w:t>
          </w:r>
        </w:p>
        <w:p w14:paraId="7273D102" w14:textId="77777777" w:rsidR="00D02611" w:rsidRDefault="001F0FB3">
          <w:pPr>
            <w:pStyle w:val="INNH3"/>
            <w:numPr>
              <w:ilvl w:val="2"/>
              <w:numId w:val="14"/>
            </w:numPr>
            <w:tabs>
              <w:tab w:val="left" w:pos="1281"/>
              <w:tab w:val="left" w:pos="1282"/>
              <w:tab w:val="right" w:leader="dot" w:pos="10333"/>
            </w:tabs>
            <w:ind w:hanging="709"/>
          </w:pPr>
          <w:r>
            <w:t>Advice to Mariners</w:t>
          </w:r>
          <w:r>
            <w:tab/>
            <w:t>7</w:t>
          </w:r>
        </w:p>
        <w:p w14:paraId="60262625" w14:textId="77777777" w:rsidR="00D02611" w:rsidRDefault="007C35BA">
          <w:pPr>
            <w:pStyle w:val="INNH2"/>
            <w:numPr>
              <w:ilvl w:val="1"/>
              <w:numId w:val="14"/>
            </w:numPr>
            <w:tabs>
              <w:tab w:val="left" w:pos="856"/>
              <w:tab w:val="left" w:pos="857"/>
              <w:tab w:val="right" w:leader="dot" w:pos="9922"/>
            </w:tabs>
            <w:spacing w:before="93"/>
            <w:ind w:hanging="709"/>
          </w:pPr>
          <w:hyperlink w:anchor="_TOC_250020" w:history="1">
            <w:r w:rsidR="001F0FB3">
              <w:rPr>
                <w:color w:val="00558D"/>
              </w:rPr>
              <w:t>Benefits</w:t>
            </w:r>
            <w:r w:rsidR="001F0FB3">
              <w:rPr>
                <w:color w:val="00558D"/>
              </w:rPr>
              <w:tab/>
              <w:t>7</w:t>
            </w:r>
          </w:hyperlink>
        </w:p>
        <w:p w14:paraId="3292535A" w14:textId="77777777" w:rsidR="00D02611" w:rsidRDefault="007C35BA">
          <w:pPr>
            <w:pStyle w:val="INNH1"/>
            <w:numPr>
              <w:ilvl w:val="0"/>
              <w:numId w:val="14"/>
            </w:numPr>
            <w:tabs>
              <w:tab w:val="left" w:pos="571"/>
              <w:tab w:val="left" w:pos="572"/>
              <w:tab w:val="right" w:leader="dot" w:pos="9926"/>
            </w:tabs>
          </w:pPr>
          <w:hyperlink w:anchor="_TOC_250019" w:history="1">
            <w:r w:rsidR="001F0FB3">
              <w:rPr>
                <w:color w:val="00558D"/>
              </w:rPr>
              <w:t>TECHNICAL DEPLOYAMENT OF</w:t>
            </w:r>
            <w:r w:rsidR="001F0FB3">
              <w:rPr>
                <w:color w:val="00558D"/>
                <w:spacing w:val="-4"/>
              </w:rPr>
              <w:t xml:space="preserve"> </w:t>
            </w:r>
            <w:r w:rsidR="001F0FB3">
              <w:rPr>
                <w:color w:val="00558D"/>
              </w:rPr>
              <w:t>VIRTUAL</w:t>
            </w:r>
            <w:r w:rsidR="001F0FB3">
              <w:rPr>
                <w:color w:val="00558D"/>
                <w:spacing w:val="-1"/>
              </w:rPr>
              <w:t xml:space="preserve"> </w:t>
            </w:r>
            <w:r w:rsidR="001F0FB3">
              <w:rPr>
                <w:color w:val="00558D"/>
              </w:rPr>
              <w:t>AtoN</w:t>
            </w:r>
            <w:r w:rsidR="001F0FB3">
              <w:rPr>
                <w:color w:val="00558D"/>
              </w:rPr>
              <w:tab/>
              <w:t>7</w:t>
            </w:r>
          </w:hyperlink>
        </w:p>
        <w:p w14:paraId="32946B7A" w14:textId="77777777" w:rsidR="00D02611" w:rsidRDefault="007C35BA">
          <w:pPr>
            <w:pStyle w:val="INNH1"/>
            <w:numPr>
              <w:ilvl w:val="0"/>
              <w:numId w:val="14"/>
            </w:numPr>
            <w:tabs>
              <w:tab w:val="left" w:pos="571"/>
              <w:tab w:val="left" w:pos="572"/>
              <w:tab w:val="right" w:leader="dot" w:pos="9927"/>
            </w:tabs>
          </w:pPr>
          <w:hyperlink w:anchor="_TOC_250018" w:history="1">
            <w:r w:rsidR="001F0FB3">
              <w:rPr>
                <w:color w:val="00558D"/>
              </w:rPr>
              <w:t>REGULATORY</w:t>
            </w:r>
            <w:r w:rsidR="001F0FB3">
              <w:rPr>
                <w:color w:val="00558D"/>
                <w:spacing w:val="-1"/>
              </w:rPr>
              <w:t xml:space="preserve"> </w:t>
            </w:r>
            <w:r w:rsidR="001F0FB3">
              <w:rPr>
                <w:color w:val="00558D"/>
              </w:rPr>
              <w:t>ISSUES</w:t>
            </w:r>
            <w:r w:rsidR="001F0FB3">
              <w:rPr>
                <w:color w:val="00558D"/>
              </w:rPr>
              <w:tab/>
              <w:t>8</w:t>
            </w:r>
          </w:hyperlink>
        </w:p>
        <w:p w14:paraId="02EC019D" w14:textId="77777777" w:rsidR="00D02611" w:rsidRDefault="007C35BA">
          <w:pPr>
            <w:pStyle w:val="INNH2"/>
            <w:numPr>
              <w:ilvl w:val="1"/>
              <w:numId w:val="14"/>
            </w:numPr>
            <w:tabs>
              <w:tab w:val="left" w:pos="856"/>
              <w:tab w:val="left" w:pos="857"/>
              <w:tab w:val="right" w:leader="dot" w:pos="9923"/>
            </w:tabs>
            <w:spacing w:before="72"/>
            <w:ind w:hanging="709"/>
          </w:pPr>
          <w:hyperlink w:anchor="_TOC_250017" w:history="1">
            <w:r w:rsidR="001F0FB3">
              <w:rPr>
                <w:color w:val="00558D"/>
              </w:rPr>
              <w:t>Authority</w:t>
            </w:r>
            <w:r w:rsidR="001F0FB3">
              <w:rPr>
                <w:color w:val="00558D"/>
                <w:spacing w:val="-1"/>
              </w:rPr>
              <w:t xml:space="preserve"> </w:t>
            </w:r>
            <w:r w:rsidR="001F0FB3">
              <w:rPr>
                <w:color w:val="00558D"/>
              </w:rPr>
              <w:t>to</w:t>
            </w:r>
            <w:r w:rsidR="001F0FB3">
              <w:rPr>
                <w:color w:val="00558D"/>
                <w:spacing w:val="-1"/>
              </w:rPr>
              <w:t xml:space="preserve"> </w:t>
            </w:r>
            <w:r w:rsidR="001F0FB3">
              <w:rPr>
                <w:color w:val="00558D"/>
              </w:rPr>
              <w:t>deploy</w:t>
            </w:r>
            <w:r w:rsidR="001F0FB3">
              <w:rPr>
                <w:color w:val="00558D"/>
              </w:rPr>
              <w:tab/>
              <w:t>8</w:t>
            </w:r>
          </w:hyperlink>
        </w:p>
        <w:p w14:paraId="330692CB" w14:textId="77777777" w:rsidR="00D02611" w:rsidRDefault="007C35BA">
          <w:pPr>
            <w:pStyle w:val="INNH2"/>
            <w:numPr>
              <w:ilvl w:val="1"/>
              <w:numId w:val="14"/>
            </w:numPr>
            <w:tabs>
              <w:tab w:val="left" w:pos="856"/>
              <w:tab w:val="left" w:pos="857"/>
              <w:tab w:val="right" w:leader="dot" w:pos="9922"/>
            </w:tabs>
            <w:ind w:hanging="709"/>
          </w:pPr>
          <w:hyperlink w:anchor="_TOC_250016" w:history="1">
            <w:r w:rsidR="001F0FB3">
              <w:rPr>
                <w:color w:val="00558D"/>
              </w:rPr>
              <w:t>Capability</w:t>
            </w:r>
            <w:r w:rsidR="001F0FB3">
              <w:rPr>
                <w:color w:val="00558D"/>
              </w:rPr>
              <w:tab/>
              <w:t>8</w:t>
            </w:r>
          </w:hyperlink>
        </w:p>
        <w:p w14:paraId="1E3A366A" w14:textId="77777777" w:rsidR="00D02611" w:rsidRDefault="007C35BA">
          <w:pPr>
            <w:pStyle w:val="INNH2"/>
            <w:numPr>
              <w:ilvl w:val="1"/>
              <w:numId w:val="14"/>
            </w:numPr>
            <w:tabs>
              <w:tab w:val="left" w:pos="856"/>
              <w:tab w:val="left" w:pos="857"/>
              <w:tab w:val="right" w:leader="dot" w:pos="9922"/>
            </w:tabs>
            <w:ind w:hanging="709"/>
          </w:pPr>
          <w:hyperlink w:anchor="_TOC_250015" w:history="1">
            <w:r w:rsidR="001F0FB3">
              <w:rPr>
                <w:color w:val="00558D"/>
              </w:rPr>
              <w:t>Liability</w:t>
            </w:r>
            <w:r w:rsidR="001F0FB3">
              <w:rPr>
                <w:color w:val="00558D"/>
              </w:rPr>
              <w:tab/>
              <w:t>8</w:t>
            </w:r>
          </w:hyperlink>
        </w:p>
        <w:p w14:paraId="3A46419F" w14:textId="77777777" w:rsidR="00D02611" w:rsidRDefault="007C35BA">
          <w:pPr>
            <w:pStyle w:val="INNH1"/>
            <w:numPr>
              <w:ilvl w:val="0"/>
              <w:numId w:val="14"/>
            </w:numPr>
            <w:tabs>
              <w:tab w:val="left" w:pos="571"/>
              <w:tab w:val="left" w:pos="572"/>
              <w:tab w:val="right" w:leader="dot" w:pos="9927"/>
            </w:tabs>
            <w:spacing w:before="72"/>
          </w:pPr>
          <w:hyperlink w:anchor="_TOC_250014" w:history="1">
            <w:r w:rsidR="001F0FB3">
              <w:rPr>
                <w:color w:val="00558D"/>
              </w:rPr>
              <w:t>DELIVERY</w:t>
            </w:r>
            <w:r w:rsidR="001F0FB3">
              <w:rPr>
                <w:color w:val="00558D"/>
                <w:spacing w:val="-2"/>
              </w:rPr>
              <w:t xml:space="preserve"> </w:t>
            </w:r>
            <w:r w:rsidR="001F0FB3">
              <w:rPr>
                <w:color w:val="00558D"/>
              </w:rPr>
              <w:t>METHODS</w:t>
            </w:r>
            <w:r w:rsidR="001F0FB3">
              <w:rPr>
                <w:color w:val="00558D"/>
              </w:rPr>
              <w:tab/>
              <w:t>8</w:t>
            </w:r>
          </w:hyperlink>
        </w:p>
        <w:p w14:paraId="345044AF" w14:textId="77777777" w:rsidR="00D02611" w:rsidRDefault="007C35BA">
          <w:pPr>
            <w:pStyle w:val="INNH2"/>
            <w:numPr>
              <w:ilvl w:val="1"/>
              <w:numId w:val="14"/>
            </w:numPr>
            <w:tabs>
              <w:tab w:val="left" w:pos="856"/>
              <w:tab w:val="left" w:pos="857"/>
              <w:tab w:val="right" w:leader="dot" w:pos="9923"/>
            </w:tabs>
            <w:ind w:hanging="709"/>
          </w:pPr>
          <w:hyperlink w:anchor="_TOC_250013" w:history="1">
            <w:r w:rsidR="001F0FB3">
              <w:rPr>
                <w:color w:val="00558D"/>
              </w:rPr>
              <w:t>Technical</w:t>
            </w:r>
            <w:r w:rsidR="001F0FB3">
              <w:rPr>
                <w:color w:val="00558D"/>
                <w:spacing w:val="-1"/>
              </w:rPr>
              <w:t xml:space="preserve"> </w:t>
            </w:r>
            <w:r w:rsidR="001F0FB3">
              <w:rPr>
                <w:color w:val="00558D"/>
              </w:rPr>
              <w:t>aspects</w:t>
            </w:r>
            <w:r w:rsidR="001F0FB3">
              <w:rPr>
                <w:color w:val="00558D"/>
              </w:rPr>
              <w:tab/>
              <w:t>8</w:t>
            </w:r>
          </w:hyperlink>
        </w:p>
        <w:p w14:paraId="0667B1D6" w14:textId="77777777" w:rsidR="00D02611" w:rsidRDefault="007C35BA">
          <w:pPr>
            <w:pStyle w:val="INNH2"/>
            <w:numPr>
              <w:ilvl w:val="1"/>
              <w:numId w:val="14"/>
            </w:numPr>
            <w:tabs>
              <w:tab w:val="left" w:pos="856"/>
              <w:tab w:val="left" w:pos="857"/>
              <w:tab w:val="right" w:leader="dot" w:pos="9921"/>
            </w:tabs>
            <w:ind w:hanging="709"/>
          </w:pPr>
          <w:hyperlink w:anchor="_TOC_250012" w:history="1">
            <w:r w:rsidR="001F0FB3">
              <w:rPr>
                <w:color w:val="00558D"/>
              </w:rPr>
              <w:t>Display</w:t>
            </w:r>
            <w:r w:rsidR="001F0FB3">
              <w:rPr>
                <w:color w:val="00558D"/>
              </w:rPr>
              <w:tab/>
              <w:t>9</w:t>
            </w:r>
          </w:hyperlink>
        </w:p>
        <w:p w14:paraId="531E246D" w14:textId="77777777" w:rsidR="00D02611" w:rsidRDefault="001F0FB3">
          <w:pPr>
            <w:pStyle w:val="INNH3"/>
            <w:numPr>
              <w:ilvl w:val="2"/>
              <w:numId w:val="14"/>
            </w:numPr>
            <w:tabs>
              <w:tab w:val="left" w:pos="1281"/>
              <w:tab w:val="left" w:pos="1282"/>
              <w:tab w:val="right" w:leader="dot" w:pos="10342"/>
            </w:tabs>
            <w:spacing w:before="41"/>
            <w:ind w:hanging="709"/>
          </w:pPr>
          <w:r>
            <w:t>General</w:t>
          </w:r>
          <w:r>
            <w:tab/>
            <w:t>9</w:t>
          </w:r>
        </w:p>
        <w:p w14:paraId="46684097" w14:textId="77777777" w:rsidR="00D02611" w:rsidRDefault="001F0FB3">
          <w:pPr>
            <w:pStyle w:val="INNH3"/>
            <w:numPr>
              <w:ilvl w:val="2"/>
              <w:numId w:val="14"/>
            </w:numPr>
            <w:tabs>
              <w:tab w:val="left" w:pos="1281"/>
              <w:tab w:val="left" w:pos="1282"/>
              <w:tab w:val="right" w:leader="dot" w:pos="10342"/>
            </w:tabs>
            <w:ind w:hanging="709"/>
          </w:pPr>
          <w:r>
            <w:t>Limitations</w:t>
          </w:r>
          <w:r>
            <w:tab/>
            <w:t>9</w:t>
          </w:r>
        </w:p>
        <w:p w14:paraId="2882B647" w14:textId="77777777" w:rsidR="00D02611" w:rsidRDefault="001F0FB3">
          <w:pPr>
            <w:pStyle w:val="INNH3"/>
            <w:numPr>
              <w:ilvl w:val="2"/>
              <w:numId w:val="14"/>
            </w:numPr>
            <w:tabs>
              <w:tab w:val="left" w:pos="1281"/>
              <w:tab w:val="left" w:pos="1282"/>
              <w:tab w:val="right" w:leader="dot" w:pos="10342"/>
            </w:tabs>
            <w:ind w:hanging="709"/>
          </w:pPr>
          <w:r>
            <w:t>Symbols</w:t>
          </w:r>
          <w:r>
            <w:tab/>
            <w:t>9</w:t>
          </w:r>
        </w:p>
        <w:p w14:paraId="399777F8" w14:textId="77777777" w:rsidR="00D02611" w:rsidRDefault="001F0FB3">
          <w:pPr>
            <w:pStyle w:val="INNH3"/>
            <w:numPr>
              <w:ilvl w:val="2"/>
              <w:numId w:val="14"/>
            </w:numPr>
            <w:tabs>
              <w:tab w:val="left" w:pos="1281"/>
              <w:tab w:val="left" w:pos="1282"/>
              <w:tab w:val="right" w:leader="dot" w:pos="10335"/>
            </w:tabs>
            <w:ind w:hanging="709"/>
          </w:pPr>
          <w:r>
            <w:t>Point and</w:t>
          </w:r>
          <w:r>
            <w:rPr>
              <w:spacing w:val="-1"/>
            </w:rPr>
            <w:t xml:space="preserve"> </w:t>
          </w:r>
          <w:r>
            <w:t>Area Representation</w:t>
          </w:r>
          <w:r>
            <w:tab/>
            <w:t>10</w:t>
          </w:r>
        </w:p>
        <w:p w14:paraId="02E22516" w14:textId="77777777" w:rsidR="00D02611" w:rsidRDefault="001F0FB3">
          <w:pPr>
            <w:pStyle w:val="INNH3"/>
            <w:numPr>
              <w:ilvl w:val="2"/>
              <w:numId w:val="14"/>
            </w:numPr>
            <w:tabs>
              <w:tab w:val="left" w:pos="1281"/>
              <w:tab w:val="left" w:pos="1282"/>
              <w:tab w:val="right" w:leader="dot" w:pos="10336"/>
            </w:tabs>
            <w:ind w:hanging="709"/>
          </w:pPr>
          <w:r>
            <w:t>Expiry and cancellation of virtual</w:t>
          </w:r>
          <w:r>
            <w:rPr>
              <w:spacing w:val="-2"/>
            </w:rPr>
            <w:t xml:space="preserve"> </w:t>
          </w:r>
          <w:r>
            <w:t>AtoN objects</w:t>
          </w:r>
          <w:r>
            <w:tab/>
            <w:t>10</w:t>
          </w:r>
        </w:p>
        <w:p w14:paraId="38B5751D" w14:textId="77777777" w:rsidR="00D02611" w:rsidRDefault="007C35BA">
          <w:pPr>
            <w:pStyle w:val="INNH1"/>
            <w:numPr>
              <w:ilvl w:val="0"/>
              <w:numId w:val="14"/>
            </w:numPr>
            <w:tabs>
              <w:tab w:val="left" w:pos="571"/>
              <w:tab w:val="left" w:pos="572"/>
              <w:tab w:val="right" w:leader="dot" w:pos="9927"/>
            </w:tabs>
            <w:spacing w:before="91"/>
          </w:pPr>
          <w:hyperlink w:anchor="_TOC_250011" w:history="1">
            <w:r w:rsidR="001F0FB3">
              <w:rPr>
                <w:color w:val="00558D"/>
              </w:rPr>
              <w:t>NOTIFICATION</w:t>
            </w:r>
            <w:r w:rsidR="001F0FB3">
              <w:rPr>
                <w:color w:val="00558D"/>
              </w:rPr>
              <w:tab/>
              <w:t>10</w:t>
            </w:r>
          </w:hyperlink>
        </w:p>
        <w:p w14:paraId="245AB540" w14:textId="77777777" w:rsidR="00D02611" w:rsidRDefault="007C35BA">
          <w:pPr>
            <w:pStyle w:val="INNH1"/>
            <w:numPr>
              <w:ilvl w:val="0"/>
              <w:numId w:val="14"/>
            </w:numPr>
            <w:tabs>
              <w:tab w:val="left" w:pos="572"/>
              <w:tab w:val="right" w:leader="dot" w:pos="9927"/>
            </w:tabs>
          </w:pPr>
          <w:hyperlink w:anchor="_TOC_250010" w:history="1">
            <w:r w:rsidR="001F0FB3">
              <w:rPr>
                <w:color w:val="00558D"/>
              </w:rPr>
              <w:t>RISKS</w:t>
            </w:r>
            <w:r w:rsidR="001F0FB3">
              <w:rPr>
                <w:color w:val="00558D"/>
                <w:spacing w:val="-1"/>
              </w:rPr>
              <w:t xml:space="preserve"> </w:t>
            </w:r>
            <w:r w:rsidR="001F0FB3">
              <w:rPr>
                <w:color w:val="00558D"/>
              </w:rPr>
              <w:t>AND LIMITATIONS</w:t>
            </w:r>
            <w:r w:rsidR="001F0FB3">
              <w:rPr>
                <w:color w:val="00558D"/>
              </w:rPr>
              <w:tab/>
              <w:t>11</w:t>
            </w:r>
          </w:hyperlink>
        </w:p>
        <w:p w14:paraId="46E82F51" w14:textId="77777777" w:rsidR="00D02611" w:rsidRDefault="007C35BA">
          <w:pPr>
            <w:pStyle w:val="INNH2"/>
            <w:numPr>
              <w:ilvl w:val="1"/>
              <w:numId w:val="14"/>
            </w:numPr>
            <w:tabs>
              <w:tab w:val="left" w:pos="856"/>
              <w:tab w:val="left" w:pos="857"/>
              <w:tab w:val="right" w:leader="dot" w:pos="9923"/>
            </w:tabs>
            <w:spacing w:before="72"/>
            <w:ind w:hanging="709"/>
          </w:pPr>
          <w:hyperlink w:anchor="_TOC_250009" w:history="1">
            <w:r w:rsidR="001F0FB3">
              <w:rPr>
                <w:color w:val="00558D"/>
              </w:rPr>
              <w:t>Risk</w:t>
            </w:r>
            <w:r w:rsidR="001F0FB3">
              <w:rPr>
                <w:color w:val="00558D"/>
                <w:spacing w:val="-2"/>
              </w:rPr>
              <w:t xml:space="preserve"> </w:t>
            </w:r>
            <w:r w:rsidR="001F0FB3">
              <w:rPr>
                <w:color w:val="00558D"/>
              </w:rPr>
              <w:t>Mitigation</w:t>
            </w:r>
            <w:r w:rsidR="001F0FB3">
              <w:rPr>
                <w:color w:val="00558D"/>
              </w:rPr>
              <w:tab/>
              <w:t>11</w:t>
            </w:r>
          </w:hyperlink>
        </w:p>
        <w:p w14:paraId="546C12D0" w14:textId="77777777" w:rsidR="00D02611" w:rsidRDefault="007C35BA">
          <w:pPr>
            <w:pStyle w:val="INNH2"/>
            <w:numPr>
              <w:ilvl w:val="1"/>
              <w:numId w:val="14"/>
            </w:numPr>
            <w:tabs>
              <w:tab w:val="left" w:pos="856"/>
              <w:tab w:val="left" w:pos="857"/>
              <w:tab w:val="right" w:leader="dot" w:pos="9923"/>
            </w:tabs>
            <w:ind w:hanging="709"/>
          </w:pPr>
          <w:hyperlink w:anchor="_TOC_250008" w:history="1">
            <w:r w:rsidR="001F0FB3">
              <w:rPr>
                <w:color w:val="00558D"/>
              </w:rPr>
              <w:t>Limitations</w:t>
            </w:r>
            <w:r w:rsidR="001F0FB3">
              <w:rPr>
                <w:color w:val="00558D"/>
              </w:rPr>
              <w:tab/>
              <w:t>12</w:t>
            </w:r>
          </w:hyperlink>
        </w:p>
        <w:p w14:paraId="511A8DFA" w14:textId="77777777" w:rsidR="00D02611" w:rsidRDefault="001F0FB3">
          <w:pPr>
            <w:pStyle w:val="INNH3"/>
            <w:numPr>
              <w:ilvl w:val="2"/>
              <w:numId w:val="14"/>
            </w:numPr>
            <w:tabs>
              <w:tab w:val="left" w:pos="1281"/>
              <w:tab w:val="left" w:pos="1282"/>
              <w:tab w:val="right" w:leader="dot" w:pos="10333"/>
            </w:tabs>
            <w:spacing w:before="40"/>
            <w:ind w:hanging="709"/>
          </w:pPr>
          <w:r>
            <w:t>GNSS vulnerability</w:t>
          </w:r>
          <w:r>
            <w:tab/>
            <w:t>12</w:t>
          </w:r>
        </w:p>
        <w:p w14:paraId="02C5968D" w14:textId="77777777" w:rsidR="00D02611" w:rsidRDefault="001F0FB3">
          <w:pPr>
            <w:pStyle w:val="INNH3"/>
            <w:numPr>
              <w:ilvl w:val="2"/>
              <w:numId w:val="14"/>
            </w:numPr>
            <w:tabs>
              <w:tab w:val="left" w:pos="1281"/>
              <w:tab w:val="left" w:pos="1282"/>
              <w:tab w:val="right" w:leader="dot" w:pos="10335"/>
            </w:tabs>
            <w:spacing w:before="61"/>
            <w:ind w:hanging="709"/>
          </w:pPr>
          <w:r>
            <w:t>Spoofing and Jamming of</w:t>
          </w:r>
          <w:r>
            <w:rPr>
              <w:spacing w:val="-1"/>
            </w:rPr>
            <w:t xml:space="preserve"> </w:t>
          </w:r>
          <w:r>
            <w:t>Virtual AtoN</w:t>
          </w:r>
          <w:r>
            <w:tab/>
            <w:t>12</w:t>
          </w:r>
        </w:p>
        <w:p w14:paraId="712D53D2" w14:textId="77777777" w:rsidR="00D02611" w:rsidRDefault="001F0FB3">
          <w:pPr>
            <w:pStyle w:val="INNH3"/>
            <w:numPr>
              <w:ilvl w:val="2"/>
              <w:numId w:val="14"/>
            </w:numPr>
            <w:tabs>
              <w:tab w:val="left" w:pos="1281"/>
              <w:tab w:val="left" w:pos="1282"/>
              <w:tab w:val="right" w:leader="dot" w:pos="10336"/>
            </w:tabs>
            <w:ind w:hanging="709"/>
          </w:pPr>
          <w:r>
            <w:t>AIS VDL capacity and</w:t>
          </w:r>
          <w:r>
            <w:rPr>
              <w:spacing w:val="-1"/>
            </w:rPr>
            <w:t xml:space="preserve"> </w:t>
          </w:r>
          <w:r>
            <w:t>FATDMA</w:t>
          </w:r>
          <w:r>
            <w:rPr>
              <w:spacing w:val="-1"/>
            </w:rPr>
            <w:t xml:space="preserve"> </w:t>
          </w:r>
          <w:r>
            <w:t>planning</w:t>
          </w:r>
          <w:r>
            <w:tab/>
            <w:t>12</w:t>
          </w:r>
        </w:p>
        <w:p w14:paraId="72F58CC2" w14:textId="77777777" w:rsidR="00D02611" w:rsidRDefault="001F0FB3">
          <w:pPr>
            <w:pStyle w:val="INNH3"/>
            <w:numPr>
              <w:ilvl w:val="2"/>
              <w:numId w:val="14"/>
            </w:numPr>
            <w:tabs>
              <w:tab w:val="left" w:pos="1281"/>
              <w:tab w:val="left" w:pos="1282"/>
              <w:tab w:val="right" w:leader="dot" w:pos="10333"/>
            </w:tabs>
            <w:ind w:hanging="709"/>
          </w:pPr>
          <w:r>
            <w:t>Display Limitations</w:t>
          </w:r>
          <w:r>
            <w:tab/>
            <w:t>13</w:t>
          </w:r>
        </w:p>
        <w:p w14:paraId="5125EDC7" w14:textId="77777777" w:rsidR="00D02611" w:rsidRDefault="007C35BA">
          <w:pPr>
            <w:pStyle w:val="INNH1"/>
            <w:numPr>
              <w:ilvl w:val="0"/>
              <w:numId w:val="14"/>
            </w:numPr>
            <w:tabs>
              <w:tab w:val="left" w:pos="572"/>
              <w:tab w:val="right" w:leader="dot" w:pos="9927"/>
            </w:tabs>
            <w:spacing w:before="91"/>
          </w:pPr>
          <w:hyperlink w:anchor="_TOC_250007" w:history="1">
            <w:r w:rsidR="001F0FB3">
              <w:rPr>
                <w:color w:val="00558D"/>
              </w:rPr>
              <w:t>LEVEL</w:t>
            </w:r>
            <w:r w:rsidR="001F0FB3">
              <w:rPr>
                <w:color w:val="00558D"/>
                <w:spacing w:val="-1"/>
              </w:rPr>
              <w:t xml:space="preserve"> </w:t>
            </w:r>
            <w:r w:rsidR="001F0FB3">
              <w:rPr>
                <w:color w:val="00558D"/>
              </w:rPr>
              <w:t>OF SERVICE</w:t>
            </w:r>
            <w:r w:rsidR="001F0FB3">
              <w:rPr>
                <w:color w:val="00558D"/>
              </w:rPr>
              <w:tab/>
              <w:t>13</w:t>
            </w:r>
          </w:hyperlink>
        </w:p>
        <w:p w14:paraId="371FDC83" w14:textId="77777777" w:rsidR="00D02611" w:rsidRDefault="007C35BA">
          <w:pPr>
            <w:pStyle w:val="INNH2"/>
            <w:numPr>
              <w:ilvl w:val="1"/>
              <w:numId w:val="14"/>
            </w:numPr>
            <w:tabs>
              <w:tab w:val="left" w:pos="856"/>
              <w:tab w:val="left" w:pos="857"/>
              <w:tab w:val="right" w:leader="dot" w:pos="9923"/>
            </w:tabs>
            <w:ind w:hanging="709"/>
          </w:pPr>
          <w:hyperlink w:anchor="_TOC_250006" w:history="1">
            <w:r w:rsidR="001F0FB3">
              <w:rPr>
                <w:color w:val="00558D"/>
              </w:rPr>
              <w:t>Availability</w:t>
            </w:r>
            <w:r w:rsidR="001F0FB3">
              <w:rPr>
                <w:color w:val="00558D"/>
              </w:rPr>
              <w:tab/>
              <w:t>13</w:t>
            </w:r>
          </w:hyperlink>
        </w:p>
        <w:p w14:paraId="5C5B52AC" w14:textId="77777777" w:rsidR="00D02611" w:rsidRDefault="007C35BA">
          <w:pPr>
            <w:pStyle w:val="INNH2"/>
            <w:numPr>
              <w:ilvl w:val="1"/>
              <w:numId w:val="14"/>
            </w:numPr>
            <w:tabs>
              <w:tab w:val="left" w:pos="856"/>
              <w:tab w:val="left" w:pos="857"/>
              <w:tab w:val="right" w:leader="dot" w:pos="9923"/>
            </w:tabs>
            <w:ind w:hanging="709"/>
          </w:pPr>
          <w:hyperlink w:anchor="_TOC_250005" w:history="1">
            <w:r w:rsidR="001F0FB3">
              <w:rPr>
                <w:color w:val="00558D"/>
              </w:rPr>
              <w:t>Integrity</w:t>
            </w:r>
            <w:r w:rsidR="001F0FB3">
              <w:rPr>
                <w:color w:val="00558D"/>
                <w:spacing w:val="-2"/>
              </w:rPr>
              <w:t xml:space="preserve"> </w:t>
            </w:r>
            <w:r w:rsidR="001F0FB3">
              <w:rPr>
                <w:color w:val="00558D"/>
              </w:rPr>
              <w:t>alerting</w:t>
            </w:r>
            <w:r w:rsidR="001F0FB3">
              <w:rPr>
                <w:color w:val="00558D"/>
              </w:rPr>
              <w:tab/>
              <w:t>13</w:t>
            </w:r>
          </w:hyperlink>
        </w:p>
        <w:p w14:paraId="367F7C75" w14:textId="77777777" w:rsidR="00D02611" w:rsidRDefault="007C35BA">
          <w:pPr>
            <w:pStyle w:val="INNH2"/>
            <w:numPr>
              <w:ilvl w:val="1"/>
              <w:numId w:val="14"/>
            </w:numPr>
            <w:tabs>
              <w:tab w:val="left" w:pos="856"/>
              <w:tab w:val="left" w:pos="857"/>
              <w:tab w:val="right" w:leader="dot" w:pos="9923"/>
            </w:tabs>
            <w:spacing w:before="72" w:after="240"/>
            <w:ind w:hanging="709"/>
          </w:pPr>
          <w:hyperlink w:anchor="_TOC_250004" w:history="1">
            <w:r w:rsidR="001F0FB3">
              <w:rPr>
                <w:color w:val="00558D"/>
              </w:rPr>
              <w:t>Continuity</w:t>
            </w:r>
            <w:r w:rsidR="001F0FB3">
              <w:rPr>
                <w:color w:val="00558D"/>
              </w:rPr>
              <w:tab/>
              <w:t>14</w:t>
            </w:r>
          </w:hyperlink>
        </w:p>
        <w:p w14:paraId="53D66487" w14:textId="77777777" w:rsidR="00D02611" w:rsidRDefault="007C35BA">
          <w:pPr>
            <w:pStyle w:val="INNH1"/>
            <w:numPr>
              <w:ilvl w:val="0"/>
              <w:numId w:val="14"/>
            </w:numPr>
            <w:tabs>
              <w:tab w:val="left" w:pos="572"/>
              <w:tab w:val="right" w:leader="dot" w:pos="9928"/>
            </w:tabs>
            <w:spacing w:before="311"/>
          </w:pPr>
          <w:hyperlink w:anchor="_TOC_250003" w:history="1">
            <w:r w:rsidR="001F0FB3">
              <w:rPr>
                <w:color w:val="00558D"/>
              </w:rPr>
              <w:t>DEVELOPMENT</w:t>
            </w:r>
            <w:r w:rsidR="001F0FB3">
              <w:rPr>
                <w:color w:val="00558D"/>
                <w:spacing w:val="-1"/>
              </w:rPr>
              <w:t xml:space="preserve"> </w:t>
            </w:r>
            <w:r w:rsidR="001F0FB3">
              <w:rPr>
                <w:color w:val="00558D"/>
              </w:rPr>
              <w:t>CONSIDERATIONS</w:t>
            </w:r>
            <w:r w:rsidR="001F0FB3">
              <w:rPr>
                <w:color w:val="00558D"/>
              </w:rPr>
              <w:tab/>
              <w:t>14</w:t>
            </w:r>
          </w:hyperlink>
        </w:p>
        <w:p w14:paraId="62DB6895" w14:textId="77777777" w:rsidR="00D02611" w:rsidRDefault="007C35BA">
          <w:pPr>
            <w:pStyle w:val="INNH1"/>
            <w:numPr>
              <w:ilvl w:val="0"/>
              <w:numId w:val="14"/>
            </w:numPr>
            <w:tabs>
              <w:tab w:val="left" w:pos="572"/>
              <w:tab w:val="right" w:leader="dot" w:pos="9927"/>
            </w:tabs>
            <w:spacing w:before="72"/>
          </w:pPr>
          <w:hyperlink w:anchor="_TOC_250002" w:history="1">
            <w:r w:rsidR="001F0FB3">
              <w:rPr>
                <w:color w:val="00558D"/>
              </w:rPr>
              <w:t>ACRONYMS</w:t>
            </w:r>
            <w:r w:rsidR="001F0FB3">
              <w:rPr>
                <w:color w:val="00558D"/>
              </w:rPr>
              <w:tab/>
              <w:t>14</w:t>
            </w:r>
          </w:hyperlink>
        </w:p>
        <w:p w14:paraId="1647F84B" w14:textId="77777777" w:rsidR="00D02611" w:rsidRDefault="007C35BA">
          <w:pPr>
            <w:pStyle w:val="INNH1"/>
            <w:numPr>
              <w:ilvl w:val="0"/>
              <w:numId w:val="14"/>
            </w:numPr>
            <w:tabs>
              <w:tab w:val="left" w:pos="572"/>
              <w:tab w:val="right" w:leader="dot" w:pos="9927"/>
            </w:tabs>
          </w:pPr>
          <w:hyperlink w:anchor="_TOC_250001" w:history="1">
            <w:r w:rsidR="001F0FB3">
              <w:rPr>
                <w:color w:val="00558D"/>
              </w:rPr>
              <w:t>REFERENCES</w:t>
            </w:r>
            <w:r w:rsidR="001F0FB3">
              <w:rPr>
                <w:color w:val="00558D"/>
              </w:rPr>
              <w:tab/>
              <w:t>15</w:t>
            </w:r>
          </w:hyperlink>
        </w:p>
        <w:p w14:paraId="620D18C1" w14:textId="77777777" w:rsidR="00D02611" w:rsidRDefault="007C35BA">
          <w:pPr>
            <w:pStyle w:val="INNH1"/>
            <w:tabs>
              <w:tab w:val="left" w:pos="1281"/>
              <w:tab w:val="right" w:leader="dot" w:pos="10340"/>
            </w:tabs>
            <w:spacing w:before="39"/>
            <w:ind w:left="147" w:firstLine="0"/>
          </w:pPr>
          <w:hyperlink w:anchor="_TOC_250000" w:history="1">
            <w:r w:rsidR="001F0FB3">
              <w:rPr>
                <w:color w:val="00558D"/>
              </w:rPr>
              <w:t>ANNEX</w:t>
            </w:r>
            <w:r w:rsidR="001F0FB3">
              <w:rPr>
                <w:color w:val="00558D"/>
                <w:spacing w:val="-1"/>
              </w:rPr>
              <w:t xml:space="preserve"> </w:t>
            </w:r>
            <w:r w:rsidR="001F0FB3">
              <w:rPr>
                <w:color w:val="00558D"/>
              </w:rPr>
              <w:t>A</w:t>
            </w:r>
            <w:r w:rsidR="001F0FB3">
              <w:rPr>
                <w:color w:val="00558D"/>
              </w:rPr>
              <w:tab/>
              <w:t>APPLICATION OF VIRTUAL AIDS TO NAVIGATION</w:t>
            </w:r>
            <w:r w:rsidR="001F0FB3">
              <w:rPr>
                <w:color w:val="00558D"/>
              </w:rPr>
              <w:tab/>
              <w:t>17</w:t>
            </w:r>
          </w:hyperlink>
        </w:p>
      </w:sdtContent>
    </w:sdt>
    <w:p w14:paraId="2B7B9734" w14:textId="77777777" w:rsidR="00D02611" w:rsidRDefault="00D02611">
      <w:pPr>
        <w:sectPr w:rsidR="00D02611">
          <w:type w:val="continuous"/>
          <w:pgSz w:w="11910" w:h="16840"/>
          <w:pgMar w:top="2970" w:right="380" w:bottom="552" w:left="760" w:header="720" w:footer="720" w:gutter="0"/>
          <w:cols w:space="720"/>
        </w:sectPr>
      </w:pPr>
    </w:p>
    <w:p w14:paraId="3F647FBB" w14:textId="77777777" w:rsidR="00D02611" w:rsidRDefault="00D02611">
      <w:pPr>
        <w:pStyle w:val="Brdtekst"/>
        <w:ind w:left="0"/>
        <w:rPr>
          <w:b/>
        </w:rPr>
      </w:pPr>
    </w:p>
    <w:p w14:paraId="0D84FA9C" w14:textId="77777777" w:rsidR="00D02611" w:rsidRDefault="001F0FB3">
      <w:pPr>
        <w:spacing w:before="1"/>
        <w:ind w:left="147"/>
        <w:rPr>
          <w:b/>
          <w:sz w:val="40"/>
        </w:rPr>
      </w:pPr>
      <w:r>
        <w:rPr>
          <w:b/>
          <w:color w:val="009FE3"/>
          <w:sz w:val="40"/>
        </w:rPr>
        <w:t>List of Tables</w:t>
      </w:r>
    </w:p>
    <w:p w14:paraId="418EE5B3" w14:textId="77777777" w:rsidR="00D02611" w:rsidRDefault="001F0FB3">
      <w:pPr>
        <w:tabs>
          <w:tab w:val="left" w:pos="1422"/>
          <w:tab w:val="left" w:leader="dot" w:pos="9705"/>
        </w:tabs>
        <w:spacing w:before="240"/>
        <w:ind w:left="147"/>
        <w:rPr>
          <w:i/>
        </w:rPr>
      </w:pPr>
      <w:r>
        <w:rPr>
          <w:i/>
        </w:rPr>
        <w:t>Table</w:t>
      </w:r>
      <w:r>
        <w:rPr>
          <w:i/>
          <w:spacing w:val="-3"/>
        </w:rPr>
        <w:t xml:space="preserve"> </w:t>
      </w:r>
      <w:r>
        <w:rPr>
          <w:i/>
        </w:rPr>
        <w:t>1</w:t>
      </w:r>
      <w:r>
        <w:rPr>
          <w:i/>
        </w:rPr>
        <w:tab/>
        <w:t>Potential risk</w:t>
      </w:r>
      <w:r>
        <w:rPr>
          <w:i/>
          <w:spacing w:val="-11"/>
        </w:rPr>
        <w:t xml:space="preserve"> </w:t>
      </w:r>
      <w:r>
        <w:rPr>
          <w:i/>
        </w:rPr>
        <w:t>mitigation</w:t>
      </w:r>
      <w:r>
        <w:rPr>
          <w:i/>
          <w:spacing w:val="-5"/>
        </w:rPr>
        <w:t xml:space="preserve"> </w:t>
      </w:r>
      <w:r>
        <w:rPr>
          <w:i/>
        </w:rPr>
        <w:t>measures</w:t>
      </w:r>
      <w:r>
        <w:rPr>
          <w:i/>
        </w:rPr>
        <w:tab/>
        <w:t>11</w:t>
      </w:r>
    </w:p>
    <w:p w14:paraId="220ED241" w14:textId="77777777" w:rsidR="00D02611" w:rsidRDefault="00D02611">
      <w:pPr>
        <w:pStyle w:val="Brdtekst"/>
        <w:ind w:left="0"/>
        <w:rPr>
          <w:i/>
          <w:sz w:val="24"/>
        </w:rPr>
      </w:pPr>
    </w:p>
    <w:p w14:paraId="2DA4D35E" w14:textId="77777777" w:rsidR="00D02611" w:rsidRDefault="001F0FB3">
      <w:pPr>
        <w:spacing w:before="155"/>
        <w:ind w:left="147"/>
        <w:rPr>
          <w:b/>
          <w:sz w:val="40"/>
        </w:rPr>
      </w:pPr>
      <w:r>
        <w:rPr>
          <w:b/>
          <w:color w:val="009FE3"/>
          <w:sz w:val="40"/>
        </w:rPr>
        <w:t>List of Figures</w:t>
      </w:r>
    </w:p>
    <w:p w14:paraId="274D8921" w14:textId="77777777" w:rsidR="00D02611" w:rsidRDefault="001F0FB3">
      <w:pPr>
        <w:tabs>
          <w:tab w:val="left" w:pos="1422"/>
          <w:tab w:val="left" w:leader="dot" w:pos="9815"/>
        </w:tabs>
        <w:spacing w:before="240"/>
        <w:ind w:left="147"/>
        <w:rPr>
          <w:i/>
        </w:rPr>
      </w:pPr>
      <w:r>
        <w:rPr>
          <w:i/>
        </w:rPr>
        <w:t>Figure</w:t>
      </w:r>
      <w:r>
        <w:rPr>
          <w:i/>
          <w:spacing w:val="-3"/>
        </w:rPr>
        <w:t xml:space="preserve"> </w:t>
      </w:r>
      <w:r>
        <w:rPr>
          <w:i/>
        </w:rPr>
        <w:t>1</w:t>
      </w:r>
      <w:r>
        <w:rPr>
          <w:i/>
        </w:rPr>
        <w:tab/>
        <w:t>The symbol for an</w:t>
      </w:r>
      <w:r>
        <w:rPr>
          <w:i/>
          <w:spacing w:val="-10"/>
        </w:rPr>
        <w:t xml:space="preserve"> </w:t>
      </w:r>
      <w:r>
        <w:rPr>
          <w:i/>
        </w:rPr>
        <w:t>AIS</w:t>
      </w:r>
      <w:r>
        <w:rPr>
          <w:i/>
          <w:spacing w:val="-3"/>
        </w:rPr>
        <w:t xml:space="preserve"> </w:t>
      </w:r>
      <w:r>
        <w:rPr>
          <w:i/>
        </w:rPr>
        <w:t>AtoN</w:t>
      </w:r>
      <w:r>
        <w:rPr>
          <w:i/>
        </w:rPr>
        <w:tab/>
        <w:t>9</w:t>
      </w:r>
    </w:p>
    <w:p w14:paraId="64927181" w14:textId="77777777" w:rsidR="00D02611" w:rsidRDefault="00D02611">
      <w:pPr>
        <w:sectPr w:rsidR="00D02611">
          <w:type w:val="continuous"/>
          <w:pgSz w:w="11910" w:h="16840"/>
          <w:pgMar w:top="2960" w:right="380" w:bottom="1160" w:left="760" w:header="720" w:footer="720" w:gutter="0"/>
          <w:cols w:space="720"/>
        </w:sectPr>
      </w:pPr>
    </w:p>
    <w:p w14:paraId="61195CBE" w14:textId="77777777" w:rsidR="00D02611" w:rsidRDefault="00D02611">
      <w:pPr>
        <w:pStyle w:val="Brdtekst"/>
        <w:spacing w:before="2"/>
        <w:ind w:left="0"/>
        <w:rPr>
          <w:i/>
          <w:sz w:val="29"/>
        </w:rPr>
      </w:pPr>
    </w:p>
    <w:p w14:paraId="2507E108" w14:textId="77777777" w:rsidR="00D02611" w:rsidRDefault="00107938">
      <w:pPr>
        <w:pStyle w:val="Overskrift1"/>
        <w:numPr>
          <w:ilvl w:val="0"/>
          <w:numId w:val="13"/>
        </w:numPr>
        <w:tabs>
          <w:tab w:val="left" w:pos="856"/>
          <w:tab w:val="left" w:pos="857"/>
        </w:tabs>
        <w:spacing w:before="43"/>
        <w:ind w:hanging="709"/>
      </w:pPr>
      <w:r>
        <w:rPr>
          <w:noProof/>
          <w:lang w:val="nb-NO" w:eastAsia="nb-NO"/>
        </w:rPr>
        <mc:AlternateContent>
          <mc:Choice Requires="wps">
            <w:drawing>
              <wp:anchor distT="0" distB="0" distL="0" distR="0" simplePos="0" relativeHeight="251646976" behindDoc="1" locked="0" layoutInCell="1" allowOverlap="1" wp14:anchorId="0DD428C5" wp14:editId="1F2CCFE1">
                <wp:simplePos x="0" y="0"/>
                <wp:positionH relativeFrom="page">
                  <wp:posOffset>556895</wp:posOffset>
                </wp:positionH>
                <wp:positionV relativeFrom="paragraph">
                  <wp:posOffset>321310</wp:posOffset>
                </wp:positionV>
                <wp:extent cx="937260" cy="0"/>
                <wp:effectExtent l="13970" t="7620" r="10795" b="11430"/>
                <wp:wrapTopAndBottom/>
                <wp:docPr id="4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93DA8CC" id="Line 33"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dY5IAIAAEM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" strokecolor="#00558d" strokeweight=".33864mm">
                <w10:wrap type="topAndBottom" anchorx="page"/>
              </v:line>
            </w:pict>
          </mc:Fallback>
        </mc:AlternateContent>
      </w:r>
      <w:bookmarkStart w:id="1" w:name="_TOC_250028"/>
      <w:bookmarkEnd w:id="1"/>
      <w:r w:rsidR="001F0FB3">
        <w:rPr>
          <w:color w:val="407DC9"/>
        </w:rPr>
        <w:t>INTRODUCTION</w:t>
      </w:r>
    </w:p>
    <w:p w14:paraId="3A50BAFC" w14:textId="77777777" w:rsidR="00D02611" w:rsidRDefault="001F0FB3">
      <w:pPr>
        <w:pStyle w:val="Brdtekst"/>
        <w:spacing w:before="90"/>
        <w:ind w:right="564"/>
      </w:pPr>
      <w:r>
        <w:t xml:space="preserve">IALA recognises that there are various tools available for use by Aids </w:t>
      </w:r>
      <w:commentRangeStart w:id="2"/>
      <w:r>
        <w:t>to</w:t>
      </w:r>
      <w:commentRangeEnd w:id="2"/>
      <w:r>
        <w:rPr>
          <w:rStyle w:val="Merknadsreferanse"/>
        </w:rPr>
        <w:commentReference w:id="2"/>
      </w:r>
      <w:r>
        <w:t xml:space="preserve"> Navigation (AtoN) authorities to improve and enhance services to mariners. Among these are visual, radio and now, virtual AtoN.</w:t>
      </w:r>
    </w:p>
    <w:p w14:paraId="46222F89" w14:textId="77777777" w:rsidR="00D02611" w:rsidRDefault="001F0FB3">
      <w:pPr>
        <w:pStyle w:val="Brdtekst"/>
        <w:spacing w:before="120"/>
      </w:pPr>
      <w:r>
        <w:t>This document offers national members and other authorities guidance on the provision of virtual AtoN.</w:t>
      </w:r>
    </w:p>
    <w:p w14:paraId="28867A61" w14:textId="77777777" w:rsidR="00D02611" w:rsidRDefault="00D02611">
      <w:pPr>
        <w:pStyle w:val="Brdtekst"/>
        <w:spacing w:before="8"/>
        <w:ind w:left="0"/>
        <w:rPr>
          <w:sz w:val="19"/>
        </w:rPr>
      </w:pPr>
    </w:p>
    <w:p w14:paraId="4A11AC63"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48000" behindDoc="1" locked="0" layoutInCell="1" allowOverlap="1" wp14:anchorId="152FBB10" wp14:editId="632823DC">
                <wp:simplePos x="0" y="0"/>
                <wp:positionH relativeFrom="page">
                  <wp:posOffset>556895</wp:posOffset>
                </wp:positionH>
                <wp:positionV relativeFrom="paragraph">
                  <wp:posOffset>294005</wp:posOffset>
                </wp:positionV>
                <wp:extent cx="937260" cy="0"/>
                <wp:effectExtent l="13970" t="6350" r="10795" b="12700"/>
                <wp:wrapTopAndBottom/>
                <wp:docPr id="4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A1A52D8" id="Line 32"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cG2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WUTyMk&#10;cQc72nLJ0CTz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CudwbY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3" w:name="_TOC_250027"/>
      <w:bookmarkEnd w:id="3"/>
      <w:r w:rsidR="001F0FB3">
        <w:rPr>
          <w:color w:val="407DC9"/>
        </w:rPr>
        <w:t>SCOPE</w:t>
      </w:r>
    </w:p>
    <w:p w14:paraId="230F20F1" w14:textId="77777777" w:rsidR="00D02611" w:rsidRDefault="001F0FB3">
      <w:pPr>
        <w:pStyle w:val="Brdtekst"/>
        <w:spacing w:before="90"/>
        <w:ind w:right="411"/>
      </w:pPr>
      <w:r>
        <w:t xml:space="preserve">This document provides guidance on the use of virtual AtoN </w:t>
      </w:r>
      <w:del w:id="4" w:author="Merrill, David CIV" w:date="2018-10-24T04:25:00Z">
        <w:r w:rsidDel="001F0FB3">
          <w:delText xml:space="preserve">risks </w:delText>
        </w:r>
      </w:del>
      <w:ins w:id="5" w:author="Merrill, David CIV" w:date="2018-10-24T04:25:00Z">
        <w:r>
          <w:t xml:space="preserve">limitations </w:t>
        </w:r>
      </w:ins>
      <w:r>
        <w:t>and benefits, criteria for application, notification process, display, application and delivery methods, applicable standards and guidelines, availability and integrity, legal and liability issues.</w:t>
      </w:r>
    </w:p>
    <w:p w14:paraId="166F8243" w14:textId="77777777" w:rsidR="00D02611" w:rsidRDefault="001F0FB3">
      <w:pPr>
        <w:pStyle w:val="Brdtekst"/>
        <w:spacing w:before="119"/>
        <w:ind w:right="467"/>
      </w:pPr>
      <w:r>
        <w:t>This document is a general guide only and is not intended to specify in detail when or how to deploy virtual AtoN. Appropriate sources (see references) should be consulted for additional relevant information.</w:t>
      </w:r>
    </w:p>
    <w:p w14:paraId="4EE50D78" w14:textId="77777777" w:rsidR="00D02611" w:rsidRDefault="001F0FB3">
      <w:pPr>
        <w:pStyle w:val="Brdtekst"/>
        <w:spacing w:before="121"/>
        <w:ind w:right="564"/>
      </w:pPr>
      <w:r>
        <w:t xml:space="preserve">The concept of virtual AtoN has its roots in AIS but in the future other means of transmission and presentation may evolve. References to AIS in this document should not be construed as limiting virtual AtoN to that </w:t>
      </w:r>
      <w:commentRangeStart w:id="6"/>
      <w:r>
        <w:t>system</w:t>
      </w:r>
      <w:commentRangeEnd w:id="6"/>
      <w:r>
        <w:rPr>
          <w:rStyle w:val="Merknadsreferanse"/>
        </w:rPr>
        <w:commentReference w:id="6"/>
      </w:r>
      <w:r>
        <w:t>.</w:t>
      </w:r>
    </w:p>
    <w:p w14:paraId="44429939" w14:textId="77777777" w:rsidR="00D02611" w:rsidRDefault="00D02611">
      <w:pPr>
        <w:pStyle w:val="Brdtekst"/>
        <w:spacing w:before="7"/>
        <w:ind w:left="0"/>
        <w:rPr>
          <w:sz w:val="19"/>
        </w:rPr>
      </w:pPr>
    </w:p>
    <w:p w14:paraId="49FCF75F"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49024" behindDoc="1" locked="0" layoutInCell="1" allowOverlap="1" wp14:anchorId="15F4A0F7" wp14:editId="64CFE8BD">
                <wp:simplePos x="0" y="0"/>
                <wp:positionH relativeFrom="page">
                  <wp:posOffset>556895</wp:posOffset>
                </wp:positionH>
                <wp:positionV relativeFrom="paragraph">
                  <wp:posOffset>294005</wp:posOffset>
                </wp:positionV>
                <wp:extent cx="937260" cy="0"/>
                <wp:effectExtent l="13970" t="8890" r="10795" b="10160"/>
                <wp:wrapTopAndBottom/>
                <wp:docPr id="4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21FC175" id="Line 31"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" strokecolor="#00558d" strokeweight=".96pt">
                <w10:wrap type="topAndBottom" anchorx="page"/>
              </v:line>
            </w:pict>
          </mc:Fallback>
        </mc:AlternateContent>
      </w:r>
      <w:bookmarkStart w:id="7" w:name="_TOC_250026"/>
      <w:bookmarkEnd w:id="7"/>
      <w:r w:rsidR="001F0FB3">
        <w:rPr>
          <w:color w:val="407DC9"/>
        </w:rPr>
        <w:t>PURPOSE</w:t>
      </w:r>
    </w:p>
    <w:p w14:paraId="08AAE549" w14:textId="3443BCB6" w:rsidR="00D02611" w:rsidRDefault="001F0FB3">
      <w:pPr>
        <w:pStyle w:val="Brdtekst"/>
        <w:spacing w:before="90"/>
        <w:ind w:right="444"/>
      </w:pPr>
      <w:r>
        <w:t xml:space="preserve">The purpose of this Guideline is to inform AtoN authorities, mariners and equipment manufacturers of the value and uses of Virtual AtoN. It will assist administrations and authorities in determining the appropriate uses for and the means to establish and operate virtual AtoN. This Guideline will assist shipmasters, pilots and other mariners </w:t>
      </w:r>
      <w:ins w:id="8" w:author="Merrill, David CIV" w:date="2018-10-24T05:26:00Z">
        <w:r w:rsidR="006E6D1E">
          <w:t xml:space="preserve">and private AtoN owners </w:t>
        </w:r>
      </w:ins>
      <w:r>
        <w:t xml:space="preserve">in realizing the benefits, limitations and the inherent risks involved when using virtual AtoN as a means to verify their position, determine a safe course to steer or to avoid dangers. This Guideline will assist marine electronics equipment manufacturers in designing and </w:t>
      </w:r>
      <w:del w:id="9" w:author="Merrill, David CIV" w:date="2018-10-24T05:15:00Z">
        <w:r w:rsidDel="005302C1">
          <w:delText xml:space="preserve">marketing </w:delText>
        </w:r>
      </w:del>
      <w:ins w:id="10" w:author="Merrill, David CIV" w:date="2018-10-24T05:15:00Z">
        <w:r w:rsidR="005302C1">
          <w:t xml:space="preserve">upgrading </w:t>
        </w:r>
      </w:ins>
      <w:r>
        <w:t xml:space="preserve">the </w:t>
      </w:r>
      <w:del w:id="11" w:author="Merrill, David CIV" w:date="2018-10-24T05:15:00Z">
        <w:r w:rsidDel="005302C1">
          <w:delText>next generation of</w:delText>
        </w:r>
      </w:del>
      <w:r>
        <w:t xml:space="preserve"> shipbo</w:t>
      </w:r>
      <w:commentRangeStart w:id="12"/>
      <w:r w:rsidR="000A4A82">
        <w:t>rne</w:t>
      </w:r>
      <w:commentRangeEnd w:id="12"/>
      <w:r w:rsidR="000A4A82">
        <w:rPr>
          <w:rStyle w:val="Merknadsreferanse"/>
        </w:rPr>
        <w:commentReference w:id="12"/>
      </w:r>
      <w:r>
        <w:t xml:space="preserve"> navigation</w:t>
      </w:r>
      <w:r w:rsidR="00403AE9">
        <w:t xml:space="preserve">al </w:t>
      </w:r>
      <w:r>
        <w:t xml:space="preserve">display systems. Finally, maritime training institutes may also wish to avail themselves of the information </w:t>
      </w:r>
      <w:commentRangeStart w:id="13"/>
      <w:r>
        <w:t>contained</w:t>
      </w:r>
      <w:commentRangeEnd w:id="13"/>
      <w:r w:rsidR="006E6D1E">
        <w:rPr>
          <w:rStyle w:val="Merknadsreferanse"/>
        </w:rPr>
        <w:commentReference w:id="13"/>
      </w:r>
      <w:r>
        <w:t xml:space="preserve"> herein in order to develop syllabi that will prepare seafarers to take advantage of this emerging technology.</w:t>
      </w:r>
    </w:p>
    <w:p w14:paraId="1F2AD8F8" w14:textId="77777777" w:rsidR="00D02611" w:rsidRDefault="00D02611">
      <w:pPr>
        <w:pStyle w:val="Brdtekst"/>
        <w:spacing w:before="6"/>
        <w:ind w:left="0"/>
        <w:rPr>
          <w:sz w:val="19"/>
        </w:rPr>
      </w:pPr>
    </w:p>
    <w:p w14:paraId="49D26574" w14:textId="77777777" w:rsidR="00D02611" w:rsidRDefault="00107938">
      <w:pPr>
        <w:pStyle w:val="Overskrift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50048" behindDoc="1" locked="0" layoutInCell="1" allowOverlap="1" wp14:anchorId="17207FAB" wp14:editId="54CE70E7">
                <wp:simplePos x="0" y="0"/>
                <wp:positionH relativeFrom="page">
                  <wp:posOffset>556895</wp:posOffset>
                </wp:positionH>
                <wp:positionV relativeFrom="paragraph">
                  <wp:posOffset>294640</wp:posOffset>
                </wp:positionV>
                <wp:extent cx="937260" cy="0"/>
                <wp:effectExtent l="13970" t="10160" r="10795" b="8890"/>
                <wp:wrapTopAndBottom/>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3FF6929" id="Line 30"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" strokecolor="#00558d" strokeweight=".96pt">
                <w10:wrap type="topAndBottom" anchorx="page"/>
              </v:line>
            </w:pict>
          </mc:Fallback>
        </mc:AlternateContent>
      </w:r>
      <w:bookmarkStart w:id="14" w:name="_TOC_250025"/>
      <w:r w:rsidR="001F0FB3">
        <w:rPr>
          <w:color w:val="407DC9"/>
        </w:rPr>
        <w:t>DEFINING A VIRTUAL AID TO</w:t>
      </w:r>
      <w:r w:rsidR="001F0FB3">
        <w:rPr>
          <w:color w:val="407DC9"/>
          <w:spacing w:val="-2"/>
        </w:rPr>
        <w:t xml:space="preserve"> </w:t>
      </w:r>
      <w:bookmarkEnd w:id="14"/>
      <w:r w:rsidR="001F0FB3">
        <w:rPr>
          <w:color w:val="407DC9"/>
        </w:rPr>
        <w:t>NAVIGATION</w:t>
      </w:r>
    </w:p>
    <w:p w14:paraId="278AF84C" w14:textId="77777777" w:rsidR="00D02611" w:rsidRDefault="001F0FB3">
      <w:pPr>
        <w:pStyle w:val="Overskrift2"/>
        <w:numPr>
          <w:ilvl w:val="1"/>
          <w:numId w:val="13"/>
        </w:numPr>
        <w:tabs>
          <w:tab w:val="left" w:pos="997"/>
          <w:tab w:val="left" w:pos="998"/>
        </w:tabs>
        <w:spacing w:before="90" w:after="131"/>
      </w:pPr>
      <w:bookmarkStart w:id="15" w:name="_TOC_250024"/>
      <w:bookmarkEnd w:id="15"/>
      <w:r>
        <w:rPr>
          <w:color w:val="407DC9"/>
        </w:rPr>
        <w:t>DEFINITION</w:t>
      </w:r>
    </w:p>
    <w:p w14:paraId="19643754" w14:textId="77777777" w:rsidR="00D02611" w:rsidRDefault="00107938">
      <w:pPr>
        <w:pStyle w:val="Brdtekst"/>
        <w:spacing w:line="20" w:lineRule="exact"/>
        <w:ind w:left="112"/>
        <w:rPr>
          <w:sz w:val="2"/>
        </w:rPr>
      </w:pPr>
      <w:r>
        <w:rPr>
          <w:noProof/>
          <w:sz w:val="2"/>
          <w:lang w:val="nb-NO" w:eastAsia="nb-NO"/>
        </w:rPr>
        <mc:AlternateContent>
          <mc:Choice Requires="wpg">
            <w:drawing>
              <wp:inline distT="0" distB="0" distL="0" distR="0" wp14:anchorId="0ECE2716" wp14:editId="15BE3051">
                <wp:extent cx="939165" cy="6350"/>
                <wp:effectExtent l="10795" t="4445" r="12065" b="8255"/>
                <wp:docPr id="4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42" name="Line 29"/>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64B5F1A" id="Group 28"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">
                <v:line id="Line 29"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" strokecolor="#575756" strokeweight=".48pt"/>
                <w10:anchorlock/>
              </v:group>
            </w:pict>
          </mc:Fallback>
        </mc:AlternateContent>
      </w:r>
    </w:p>
    <w:p w14:paraId="34AB6270" w14:textId="3D54A77A" w:rsidR="00D02611" w:rsidRDefault="001F0FB3">
      <w:pPr>
        <w:pStyle w:val="Brdtekst"/>
        <w:spacing w:before="49"/>
        <w:ind w:right="684" w:hanging="1"/>
      </w:pPr>
      <w:r>
        <w:t>A virtual AtoN does not physically exist but is a digital information object</w:t>
      </w:r>
      <w:r w:rsidR="000A4A82">
        <w:t xml:space="preserve"> </w:t>
      </w:r>
      <w:commentRangeStart w:id="16"/>
      <w:r w:rsidR="000A4A82">
        <w:t>(symbol and text information)</w:t>
      </w:r>
      <w:commentRangeEnd w:id="16"/>
      <w:r w:rsidR="000A4A82">
        <w:rPr>
          <w:rStyle w:val="Merknadsreferanse"/>
        </w:rPr>
        <w:commentReference w:id="16"/>
      </w:r>
      <w:r>
        <w:t xml:space="preserve"> promulgated by an authori</w:t>
      </w:r>
      <w:commentRangeStart w:id="17"/>
      <w:r w:rsidR="000A4A82">
        <w:t>z</w:t>
      </w:r>
      <w:commentRangeEnd w:id="17"/>
      <w:r w:rsidR="000A4A82">
        <w:rPr>
          <w:rStyle w:val="Merknadsreferanse"/>
        </w:rPr>
        <w:commentReference w:id="17"/>
      </w:r>
      <w:r>
        <w:t>ed service provider that may be presented on navigational systems.</w:t>
      </w:r>
      <w:r w:rsidR="00AB3922">
        <w:t xml:space="preserve"> </w:t>
      </w:r>
      <w:commentRangeStart w:id="18"/>
      <w:r w:rsidR="00AB3922">
        <w:t>This is used to mark an object other than an existing AtoN or a non object such as a reference point in the water.</w:t>
      </w:r>
      <w:commentRangeEnd w:id="18"/>
      <w:r w:rsidR="00AB3922">
        <w:rPr>
          <w:rStyle w:val="Merknadsreferanse"/>
        </w:rPr>
        <w:commentReference w:id="18"/>
      </w:r>
    </w:p>
    <w:p w14:paraId="2DEC431F" w14:textId="77777777" w:rsidR="00D02611" w:rsidRDefault="00107938">
      <w:pPr>
        <w:pStyle w:val="Overskrift2"/>
        <w:numPr>
          <w:ilvl w:val="1"/>
          <w:numId w:val="13"/>
        </w:numPr>
        <w:tabs>
          <w:tab w:val="left" w:pos="997"/>
          <w:tab w:val="left" w:pos="998"/>
        </w:tabs>
      </w:pPr>
      <w:r>
        <w:rPr>
          <w:noProof/>
          <w:lang w:val="nb-NO" w:eastAsia="nb-NO"/>
        </w:rPr>
        <mc:AlternateContent>
          <mc:Choice Requires="wps">
            <w:drawing>
              <wp:anchor distT="0" distB="0" distL="0" distR="0" simplePos="0" relativeHeight="251651072" behindDoc="1" locked="0" layoutInCell="1" allowOverlap="1" wp14:anchorId="3C50452E" wp14:editId="6E7AC090">
                <wp:simplePos x="0" y="0"/>
                <wp:positionH relativeFrom="page">
                  <wp:posOffset>556895</wp:posOffset>
                </wp:positionH>
                <wp:positionV relativeFrom="paragraph">
                  <wp:posOffset>348615</wp:posOffset>
                </wp:positionV>
                <wp:extent cx="939165" cy="0"/>
                <wp:effectExtent l="13970" t="13335" r="8890" b="5715"/>
                <wp:wrapTopAndBottom/>
                <wp:docPr id="4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6C2441B" id="Line 27"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" strokecolor="#575756" strokeweight=".48pt">
                <w10:wrap type="topAndBottom" anchorx="page"/>
              </v:line>
            </w:pict>
          </mc:Fallback>
        </mc:AlternateContent>
      </w:r>
      <w:bookmarkStart w:id="19" w:name="_TOC_250023"/>
      <w:bookmarkEnd w:id="19"/>
      <w:r w:rsidR="001F0FB3">
        <w:rPr>
          <w:color w:val="407DC9"/>
        </w:rPr>
        <w:t>AMPLIFICATION</w:t>
      </w:r>
    </w:p>
    <w:p w14:paraId="5BD7CD55" w14:textId="4A20E54A" w:rsidR="00D02611" w:rsidRDefault="001F0FB3">
      <w:pPr>
        <w:pStyle w:val="Brdtekst"/>
        <w:spacing w:before="30"/>
      </w:pPr>
      <w:r>
        <w:t>Virtual AtoN should only be used after approval by a national competent authority.</w:t>
      </w:r>
      <w:r w:rsidR="00AB3922">
        <w:t xml:space="preserve"> </w:t>
      </w:r>
    </w:p>
    <w:p w14:paraId="00ED2441" w14:textId="77777777" w:rsidR="00D02611" w:rsidRDefault="001F0FB3">
      <w:pPr>
        <w:pStyle w:val="Brdtekst"/>
        <w:spacing w:before="119"/>
        <w:ind w:right="678"/>
      </w:pPr>
      <w:r>
        <w:t>Virtual AtoN can be used to inform the mariner about dangers to navigation as well as safe waterways, areas in which extra caution may be necessary and areas to be avoided.</w:t>
      </w:r>
    </w:p>
    <w:p w14:paraId="24947415" w14:textId="36435D9C" w:rsidR="00D02611" w:rsidRDefault="001F0FB3">
      <w:pPr>
        <w:pStyle w:val="Brdtekst"/>
        <w:spacing w:before="120"/>
      </w:pPr>
      <w:r>
        <w:t>They may be used to represent a line, area, position or other form that may be displayed graphically.</w:t>
      </w:r>
      <w:r w:rsidR="00C929BC">
        <w:t xml:space="preserve"> </w:t>
      </w:r>
      <w:commentRangeStart w:id="20"/>
      <w:r w:rsidR="00C929BC">
        <w:t>The AIS ASM Area Notice message might replace or supplement that need in the future.</w:t>
      </w:r>
      <w:commentRangeEnd w:id="20"/>
      <w:r w:rsidR="00C929BC">
        <w:rPr>
          <w:rStyle w:val="Merknadsreferanse"/>
        </w:rPr>
        <w:commentReference w:id="20"/>
      </w:r>
    </w:p>
    <w:p w14:paraId="6E361262" w14:textId="17143819" w:rsidR="00D02611" w:rsidRDefault="001F0FB3">
      <w:pPr>
        <w:pStyle w:val="Brdtekst"/>
        <w:spacing w:before="121"/>
        <w:ind w:right="444"/>
      </w:pPr>
      <w:r>
        <w:t>The information, including geographic position, carried by virtual AtoN may be fixed or may be changed over time (dynamic), depending on the intended purpose.</w:t>
      </w:r>
      <w:r w:rsidR="00E47954">
        <w:t xml:space="preserve"> </w:t>
      </w:r>
      <w:commentRangeStart w:id="21"/>
      <w:r w:rsidR="00E47954">
        <w:t>Dynamic is not intended for a mobile object but more for a changing situation such as bathymetric change related to shifting bottom.</w:t>
      </w:r>
      <w:commentRangeEnd w:id="21"/>
      <w:r w:rsidR="00E47954">
        <w:rPr>
          <w:rStyle w:val="Merknadsreferanse"/>
        </w:rPr>
        <w:commentReference w:id="21"/>
      </w:r>
    </w:p>
    <w:p w14:paraId="2B6C2D41" w14:textId="77777777" w:rsidR="00D02611" w:rsidRDefault="001F0FB3">
      <w:pPr>
        <w:pStyle w:val="Brdtekst"/>
        <w:spacing w:before="119"/>
        <w:ind w:right="970" w:hanging="1"/>
        <w:jc w:val="both"/>
      </w:pPr>
      <w:r>
        <w:t>Virtual AtoN are used primarily where there is a time critical consideration. They may also be used in places where permanent physical AtoN cannot be sited or maintained. However, they are not intended to replace physical AtoN.</w:t>
      </w:r>
    </w:p>
    <w:p w14:paraId="7010EB34" w14:textId="77777777" w:rsidR="00D02611" w:rsidRDefault="00D02611">
      <w:pPr>
        <w:jc w:val="both"/>
        <w:sectPr w:rsidR="00D02611">
          <w:headerReference w:type="default" r:id="rId19"/>
          <w:footerReference w:type="default" r:id="rId20"/>
          <w:pgSz w:w="11910" w:h="16840"/>
          <w:pgMar w:top="920" w:right="380" w:bottom="1140" w:left="760" w:header="467" w:footer="942" w:gutter="0"/>
          <w:pgNumType w:start="5"/>
          <w:cols w:space="720"/>
        </w:sectPr>
      </w:pPr>
    </w:p>
    <w:p w14:paraId="541C2CDD" w14:textId="77777777" w:rsidR="00D02611" w:rsidRDefault="00D02611">
      <w:pPr>
        <w:pStyle w:val="Brdtekst"/>
        <w:spacing w:before="7"/>
        <w:ind w:left="0"/>
        <w:rPr>
          <w:sz w:val="8"/>
        </w:rPr>
      </w:pPr>
    </w:p>
    <w:p w14:paraId="57F2079B" w14:textId="5CD99B0D" w:rsidR="00D02611" w:rsidRDefault="001F0FB3">
      <w:pPr>
        <w:pStyle w:val="Brdtekst"/>
        <w:spacing w:before="55"/>
        <w:ind w:right="600"/>
        <w:jc w:val="both"/>
      </w:pPr>
      <w:r>
        <w:t>There are two applications of Virtual AtoN, temporary and permanent and they should be reflected in Maritime Safety Information (MSI</w:t>
      </w:r>
      <w:del w:id="22" w:author="Merrill, David CIV" w:date="2018-10-24T08:57:00Z">
        <w:r>
          <w:delText>)</w:delText>
        </w:r>
      </w:del>
      <w:ins w:id="23" w:author="Merrill, David CIV" w:date="2018-10-24T08:57:00Z">
        <w:r>
          <w:t>)</w:t>
        </w:r>
      </w:ins>
      <w:ins w:id="24" w:author="Merrill, David CIV" w:date="2018-10-24T08:26:00Z">
        <w:r w:rsidR="006B7D1C">
          <w:t xml:space="preserve">. </w:t>
        </w:r>
      </w:ins>
      <w:ins w:id="25" w:author="Merrill, David CIV" w:date="2018-10-24T08:27:00Z">
        <w:r w:rsidR="006B7D1C">
          <w:t>If the temporary change continues for more than six months (according to IHO, if any temporary continues for more than 6 months, it should be charted accordingly)</w:t>
        </w:r>
      </w:ins>
      <w:ins w:id="26" w:author="Merrill, David CIV" w:date="2018-10-24T08:29:00Z">
        <w:r w:rsidR="006B7D1C">
          <w:t xml:space="preserve"> it will be treated as </w:t>
        </w:r>
      </w:ins>
      <w:del w:id="27" w:author="Merrill, David CIV" w:date="2018-10-24T08:29:00Z">
        <w:r w:rsidDel="006B7D1C">
          <w:delText xml:space="preserve"> </w:delText>
        </w:r>
      </w:del>
      <w:del w:id="28" w:author="Merrill, David CIV" w:date="2018-10-24T08:30:00Z">
        <w:r w:rsidDel="006B7D1C">
          <w:delText>and</w:delText>
        </w:r>
      </w:del>
      <w:ins w:id="29" w:author="Merrill, David CIV" w:date="2018-10-24T08:30:00Z">
        <w:r w:rsidR="006B7D1C">
          <w:t>permanent and</w:t>
        </w:r>
      </w:ins>
      <w:r>
        <w:t xml:space="preserve"> be shown on the relevant nautical paper chart, Electronic Navigational Chart (ENC) and other relevant nautical publications in due course.</w:t>
      </w:r>
      <w:r w:rsidR="00C929BC">
        <w:t xml:space="preserve"> </w:t>
      </w:r>
      <w:commentRangeStart w:id="30"/>
      <w:r w:rsidR="00C929BC">
        <w:t>In some countries, permanent status is sub categorized into annual and seasonal period.</w:t>
      </w:r>
      <w:commentRangeEnd w:id="30"/>
      <w:r w:rsidR="00C929BC">
        <w:rPr>
          <w:rStyle w:val="Merknadsreferanse"/>
        </w:rPr>
        <w:commentReference w:id="30"/>
      </w:r>
    </w:p>
    <w:p w14:paraId="7B1A9FAB" w14:textId="77777777" w:rsidR="00D02611" w:rsidRDefault="00D02611">
      <w:pPr>
        <w:pStyle w:val="Brdtekst"/>
        <w:spacing w:before="8"/>
        <w:ind w:left="0"/>
        <w:rPr>
          <w:sz w:val="19"/>
        </w:rPr>
      </w:pPr>
    </w:p>
    <w:p w14:paraId="476C6592" w14:textId="77777777" w:rsidR="00D02611" w:rsidRDefault="00107938">
      <w:pPr>
        <w:pStyle w:val="Overskrift1"/>
        <w:numPr>
          <w:ilvl w:val="0"/>
          <w:numId w:val="13"/>
        </w:numPr>
        <w:tabs>
          <w:tab w:val="left" w:pos="857"/>
        </w:tabs>
        <w:ind w:hanging="709"/>
        <w:jc w:val="both"/>
      </w:pPr>
      <w:r>
        <w:rPr>
          <w:noProof/>
          <w:lang w:val="nb-NO" w:eastAsia="nb-NO"/>
        </w:rPr>
        <mc:AlternateContent>
          <mc:Choice Requires="wps">
            <w:drawing>
              <wp:anchor distT="0" distB="0" distL="0" distR="0" simplePos="0" relativeHeight="251652096" behindDoc="1" locked="0" layoutInCell="1" allowOverlap="1" wp14:anchorId="763A3FC2" wp14:editId="33ACE199">
                <wp:simplePos x="0" y="0"/>
                <wp:positionH relativeFrom="page">
                  <wp:posOffset>556895</wp:posOffset>
                </wp:positionH>
                <wp:positionV relativeFrom="paragraph">
                  <wp:posOffset>294005</wp:posOffset>
                </wp:positionV>
                <wp:extent cx="937260" cy="0"/>
                <wp:effectExtent l="13970" t="14605" r="10795" b="13970"/>
                <wp:wrapTopAndBottom/>
                <wp:docPr id="3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AD675EC" id="Line 26"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ZIQ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" strokecolor="#00558d" strokeweight=".96pt">
                <w10:wrap type="topAndBottom" anchorx="page"/>
              </v:line>
            </w:pict>
          </mc:Fallback>
        </mc:AlternateContent>
      </w:r>
      <w:bookmarkStart w:id="31" w:name="_TOC_250022"/>
      <w:r w:rsidR="001F0FB3">
        <w:rPr>
          <w:color w:val="407DC9"/>
        </w:rPr>
        <w:t>APPLICATION OF VIRTUAL</w:t>
      </w:r>
      <w:r w:rsidR="001F0FB3">
        <w:rPr>
          <w:color w:val="407DC9"/>
          <w:spacing w:val="-1"/>
        </w:rPr>
        <w:t xml:space="preserve"> </w:t>
      </w:r>
      <w:bookmarkEnd w:id="31"/>
      <w:r w:rsidR="001F0FB3">
        <w:rPr>
          <w:color w:val="407DC9"/>
        </w:rPr>
        <w:t>ATON</w:t>
      </w:r>
    </w:p>
    <w:p w14:paraId="24817505" w14:textId="77777777" w:rsidR="00D02611" w:rsidRDefault="001F0FB3">
      <w:pPr>
        <w:pStyle w:val="Brdtekst"/>
        <w:spacing w:before="90"/>
        <w:ind w:right="481"/>
      </w:pPr>
      <w:r>
        <w:t>Virtual AtoN can provide early notification to the mariner of urgent, temporary or dynamic information. Virtual AtoN should not, in general, be considered as a replacement for other forms of MSI but can provide a valuable supplementary delivery mechanism, enabling an automated graphical display of MSI otherwise only available in textual form. In certain circumstances, refer to the chapter 5 of the IALA Recommendation O‐143 on the Provision of Virtual Aids to Navigation, Virtual AtoN can be also used as permanent marking. Specific applications are described at the Annex 1 of this</w:t>
      </w:r>
      <w:r>
        <w:rPr>
          <w:spacing w:val="-3"/>
        </w:rPr>
        <w:t xml:space="preserve"> </w:t>
      </w:r>
      <w:r>
        <w:t>Guideline.</w:t>
      </w:r>
    </w:p>
    <w:p w14:paraId="157318A3" w14:textId="77777777" w:rsidR="00D02611" w:rsidRDefault="00107938">
      <w:pPr>
        <w:pStyle w:val="Overskrift2"/>
        <w:numPr>
          <w:ilvl w:val="1"/>
          <w:numId w:val="13"/>
        </w:numPr>
        <w:tabs>
          <w:tab w:val="left" w:pos="997"/>
          <w:tab w:val="left" w:pos="998"/>
        </w:tabs>
      </w:pPr>
      <w:r>
        <w:rPr>
          <w:noProof/>
          <w:lang w:val="nb-NO" w:eastAsia="nb-NO"/>
        </w:rPr>
        <mc:AlternateContent>
          <mc:Choice Requires="wps">
            <w:drawing>
              <wp:anchor distT="0" distB="0" distL="0" distR="0" simplePos="0" relativeHeight="251653120" behindDoc="1" locked="0" layoutInCell="1" allowOverlap="1" wp14:anchorId="0A57889F" wp14:editId="5B20EDAA">
                <wp:simplePos x="0" y="0"/>
                <wp:positionH relativeFrom="page">
                  <wp:posOffset>556895</wp:posOffset>
                </wp:positionH>
                <wp:positionV relativeFrom="paragraph">
                  <wp:posOffset>347980</wp:posOffset>
                </wp:positionV>
                <wp:extent cx="939165" cy="0"/>
                <wp:effectExtent l="13970" t="5715" r="8890" b="13335"/>
                <wp:wrapTopAndBottom/>
                <wp:docPr id="3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14D3082" id="Line 25"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ZPd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" strokecolor="#575756" strokeweight=".48pt">
                <w10:wrap type="topAndBottom" anchorx="page"/>
              </v:line>
            </w:pict>
          </mc:Fallback>
        </mc:AlternateContent>
      </w:r>
      <w:bookmarkStart w:id="32" w:name="_TOC_250021"/>
      <w:r w:rsidR="001F0FB3">
        <w:rPr>
          <w:color w:val="407DC9"/>
        </w:rPr>
        <w:t>USER</w:t>
      </w:r>
      <w:r w:rsidR="001F0FB3">
        <w:rPr>
          <w:color w:val="407DC9"/>
          <w:spacing w:val="-2"/>
        </w:rPr>
        <w:t xml:space="preserve"> </w:t>
      </w:r>
      <w:bookmarkEnd w:id="32"/>
      <w:r w:rsidR="001F0FB3">
        <w:rPr>
          <w:color w:val="407DC9"/>
        </w:rPr>
        <w:t>NEEDS</w:t>
      </w:r>
    </w:p>
    <w:p w14:paraId="7B84D431" w14:textId="2BA70534" w:rsidR="00D02611" w:rsidRDefault="001F0FB3">
      <w:pPr>
        <w:pStyle w:val="Brdtekst"/>
        <w:spacing w:before="30" w:line="348" w:lineRule="auto"/>
        <w:ind w:right="5590"/>
      </w:pPr>
      <w:r>
        <w:t>Users will include mariners and shore side authorities. User needs may include presentation of information on:</w:t>
      </w:r>
    </w:p>
    <w:p w14:paraId="31CD57BC" w14:textId="2847DFD8" w:rsidR="00D02611" w:rsidRDefault="001F0FB3">
      <w:pPr>
        <w:pStyle w:val="Listeavsnitt"/>
        <w:numPr>
          <w:ilvl w:val="0"/>
          <w:numId w:val="12"/>
        </w:numPr>
        <w:tabs>
          <w:tab w:val="left" w:pos="571"/>
          <w:tab w:val="left" w:pos="572"/>
        </w:tabs>
        <w:spacing w:before="0" w:line="279" w:lineRule="exact"/>
        <w:ind w:hanging="424"/>
      </w:pPr>
      <w:r>
        <w:t>new hazards</w:t>
      </w:r>
      <w:r w:rsidR="003D444B">
        <w:t xml:space="preserve">, </w:t>
      </w:r>
      <w:commentRangeStart w:id="33"/>
      <w:r w:rsidR="003D444B">
        <w:t>excluding drifting object</w:t>
      </w:r>
      <w:r>
        <w:t xml:space="preserve"> </w:t>
      </w:r>
      <w:commentRangeEnd w:id="33"/>
      <w:r w:rsidR="003D444B">
        <w:rPr>
          <w:rStyle w:val="Merknadsreferanse"/>
        </w:rPr>
        <w:commentReference w:id="33"/>
      </w:r>
      <w:r>
        <w:t>(fixed or</w:t>
      </w:r>
      <w:r>
        <w:rPr>
          <w:spacing w:val="-5"/>
        </w:rPr>
        <w:t xml:space="preserve"> </w:t>
      </w:r>
      <w:commentRangeStart w:id="34"/>
      <w:r>
        <w:t>dynamic</w:t>
      </w:r>
      <w:commentRangeEnd w:id="34"/>
      <w:r w:rsidR="00371C85">
        <w:rPr>
          <w:rStyle w:val="Merknadsreferanse"/>
        </w:rPr>
        <w:commentReference w:id="34"/>
      </w:r>
      <w:r>
        <w:t>);</w:t>
      </w:r>
    </w:p>
    <w:p w14:paraId="2DAB8B8F" w14:textId="77777777" w:rsidR="00D02611" w:rsidRDefault="001F0FB3">
      <w:pPr>
        <w:pStyle w:val="Listeavsnitt"/>
        <w:numPr>
          <w:ilvl w:val="0"/>
          <w:numId w:val="12"/>
        </w:numPr>
        <w:tabs>
          <w:tab w:val="left" w:pos="571"/>
          <w:tab w:val="left" w:pos="572"/>
        </w:tabs>
        <w:ind w:hanging="424"/>
      </w:pPr>
      <w:r>
        <w:t>temporary channels or</w:t>
      </w:r>
      <w:r>
        <w:rPr>
          <w:spacing w:val="-1"/>
        </w:rPr>
        <w:t xml:space="preserve"> </w:t>
      </w:r>
      <w:r>
        <w:t>routes;</w:t>
      </w:r>
    </w:p>
    <w:p w14:paraId="2915B2A2" w14:textId="4B70B4AC" w:rsidR="00D02611" w:rsidRDefault="001F0FB3">
      <w:pPr>
        <w:pStyle w:val="Listeavsnitt"/>
        <w:numPr>
          <w:ilvl w:val="0"/>
          <w:numId w:val="12"/>
        </w:numPr>
        <w:tabs>
          <w:tab w:val="left" w:pos="571"/>
          <w:tab w:val="left" w:pos="572"/>
        </w:tabs>
        <w:ind w:hanging="424"/>
      </w:pPr>
      <w:r>
        <w:t xml:space="preserve">temporary areas to be avoided (e.g. </w:t>
      </w:r>
      <w:ins w:id="35" w:author="Merrill, David CIV" w:date="2018-10-24T09:32:00Z">
        <w:r w:rsidR="004F046B">
          <w:t xml:space="preserve">restricted areas (i.e. military exercises) </w:t>
        </w:r>
      </w:ins>
      <w:ins w:id="36" w:author="Merrill, David CIV" w:date="2018-10-24T09:33:00Z">
        <w:r w:rsidR="004F046B">
          <w:t>/</w:t>
        </w:r>
      </w:ins>
      <w:r>
        <w:t>survey / dredging/ fishing /</w:t>
      </w:r>
      <w:ins w:id="37" w:author="Merrill, David CIV" w:date="2018-10-24T09:33:00Z">
        <w:r w:rsidR="004F046B">
          <w:t>marine events</w:t>
        </w:r>
      </w:ins>
      <w:del w:id="38" w:author="Merrill, David CIV" w:date="2018-10-24T09:34:00Z">
        <w:r w:rsidDel="004F046B">
          <w:delText xml:space="preserve"> yacht</w:delText>
        </w:r>
        <w:r w:rsidDel="004F046B">
          <w:rPr>
            <w:spacing w:val="-10"/>
          </w:rPr>
          <w:delText xml:space="preserve"> </w:delText>
        </w:r>
        <w:commentRangeStart w:id="39"/>
        <w:r w:rsidDel="004F046B">
          <w:delText>racing</w:delText>
        </w:r>
      </w:del>
      <w:commentRangeEnd w:id="39"/>
      <w:r w:rsidR="00487D7C">
        <w:rPr>
          <w:rStyle w:val="Merknadsreferanse"/>
        </w:rPr>
        <w:commentReference w:id="39"/>
      </w:r>
      <w:r>
        <w:t>);</w:t>
      </w:r>
    </w:p>
    <w:p w14:paraId="4072C7D8" w14:textId="3104C902" w:rsidR="00D02611" w:rsidRDefault="001F0FB3">
      <w:pPr>
        <w:pStyle w:val="Listeavsnitt"/>
        <w:numPr>
          <w:ilvl w:val="0"/>
          <w:numId w:val="12"/>
        </w:numPr>
        <w:tabs>
          <w:tab w:val="left" w:pos="571"/>
          <w:tab w:val="left" w:pos="572"/>
        </w:tabs>
        <w:ind w:hanging="424"/>
      </w:pPr>
      <w:r>
        <w:t>changed</w:t>
      </w:r>
      <w:r>
        <w:rPr>
          <w:spacing w:val="-2"/>
        </w:rPr>
        <w:t xml:space="preserve"> </w:t>
      </w:r>
      <w:r>
        <w:t>hydrography</w:t>
      </w:r>
      <w:r w:rsidR="008439F8">
        <w:t xml:space="preserve">, </w:t>
      </w:r>
      <w:commentRangeStart w:id="40"/>
      <w:r w:rsidR="008439F8">
        <w:t>such as shifting banks</w:t>
      </w:r>
      <w:commentRangeEnd w:id="40"/>
      <w:r w:rsidR="008439F8">
        <w:rPr>
          <w:rStyle w:val="Merknadsreferanse"/>
        </w:rPr>
        <w:commentReference w:id="40"/>
      </w:r>
      <w:r>
        <w:t>;</w:t>
      </w:r>
    </w:p>
    <w:p w14:paraId="0E697EE4" w14:textId="5D45E471" w:rsidR="00D02611" w:rsidRDefault="001F0FB3">
      <w:pPr>
        <w:pStyle w:val="Listeavsnitt"/>
        <w:numPr>
          <w:ilvl w:val="0"/>
          <w:numId w:val="12"/>
        </w:numPr>
        <w:tabs>
          <w:tab w:val="left" w:pos="571"/>
          <w:tab w:val="left" w:pos="572"/>
        </w:tabs>
        <w:ind w:hanging="424"/>
      </w:pPr>
      <w:r>
        <w:t xml:space="preserve">temporary replacement of </w:t>
      </w:r>
      <w:r w:rsidRPr="00371C85">
        <w:rPr>
          <w:strike/>
        </w:rPr>
        <w:t>off station</w:t>
      </w:r>
      <w:r>
        <w:t xml:space="preserve"> </w:t>
      </w:r>
      <w:commentRangeStart w:id="41"/>
      <w:r w:rsidR="00371C85">
        <w:t>gone from position</w:t>
      </w:r>
      <w:commentRangeEnd w:id="41"/>
      <w:r w:rsidR="00371C85">
        <w:rPr>
          <w:rStyle w:val="Merknadsreferanse"/>
        </w:rPr>
        <w:commentReference w:id="41"/>
      </w:r>
      <w:r w:rsidR="00371C85">
        <w:t xml:space="preserve"> </w:t>
      </w:r>
      <w:r>
        <w:t>physical</w:t>
      </w:r>
      <w:r>
        <w:rPr>
          <w:spacing w:val="-3"/>
        </w:rPr>
        <w:t xml:space="preserve"> </w:t>
      </w:r>
      <w:r>
        <w:t>AtoN;</w:t>
      </w:r>
    </w:p>
    <w:p w14:paraId="0035A701" w14:textId="77777777" w:rsidR="00D02611" w:rsidRDefault="001F0FB3">
      <w:pPr>
        <w:pStyle w:val="Listeavsnitt"/>
        <w:numPr>
          <w:ilvl w:val="0"/>
          <w:numId w:val="12"/>
        </w:numPr>
        <w:tabs>
          <w:tab w:val="left" w:pos="571"/>
          <w:tab w:val="left" w:pos="572"/>
        </w:tabs>
        <w:ind w:hanging="424"/>
      </w:pPr>
      <w:r>
        <w:t>dynamic areas (e.g. reduced visibility, presence of protected</w:t>
      </w:r>
      <w:r>
        <w:rPr>
          <w:spacing w:val="-8"/>
        </w:rPr>
        <w:t xml:space="preserve"> </w:t>
      </w:r>
      <w:r>
        <w:t>species);</w:t>
      </w:r>
    </w:p>
    <w:p w14:paraId="2554915B" w14:textId="569BC2CC" w:rsidR="00D02611" w:rsidRDefault="001F0FB3">
      <w:pPr>
        <w:pStyle w:val="Listeavsnitt"/>
        <w:numPr>
          <w:ilvl w:val="0"/>
          <w:numId w:val="12"/>
        </w:numPr>
        <w:tabs>
          <w:tab w:val="left" w:pos="571"/>
          <w:tab w:val="left" w:pos="572"/>
        </w:tabs>
        <w:spacing w:before="119"/>
        <w:ind w:hanging="424"/>
      </w:pPr>
      <w:r>
        <w:t>Polar</w:t>
      </w:r>
      <w:r>
        <w:rPr>
          <w:spacing w:val="-1"/>
        </w:rPr>
        <w:t xml:space="preserve"> </w:t>
      </w:r>
      <w:r>
        <w:t>navigation</w:t>
      </w:r>
      <w:r w:rsidR="003027EE">
        <w:t xml:space="preserve"> </w:t>
      </w:r>
      <w:commentRangeStart w:id="42"/>
      <w:r w:rsidR="003027EE">
        <w:t>providing there is sufficient radio communication means and charting</w:t>
      </w:r>
      <w:commentRangeEnd w:id="42"/>
      <w:r w:rsidR="003027EE">
        <w:rPr>
          <w:rStyle w:val="Merknadsreferanse"/>
        </w:rPr>
        <w:commentReference w:id="42"/>
      </w:r>
      <w:r>
        <w:t>;</w:t>
      </w:r>
    </w:p>
    <w:p w14:paraId="3859082F" w14:textId="77777777" w:rsidR="00D02611" w:rsidRDefault="001F0FB3">
      <w:pPr>
        <w:pStyle w:val="Listeavsnitt"/>
        <w:numPr>
          <w:ilvl w:val="0"/>
          <w:numId w:val="12"/>
        </w:numPr>
        <w:tabs>
          <w:tab w:val="left" w:pos="571"/>
          <w:tab w:val="left" w:pos="572"/>
        </w:tabs>
        <w:spacing w:before="121"/>
        <w:ind w:hanging="424"/>
      </w:pPr>
      <w:r>
        <w:t>ice conditions and</w:t>
      </w:r>
      <w:r>
        <w:rPr>
          <w:spacing w:val="-4"/>
        </w:rPr>
        <w:t xml:space="preserve"> </w:t>
      </w:r>
      <w:r>
        <w:t>navigation;</w:t>
      </w:r>
    </w:p>
    <w:p w14:paraId="4A9BB6CF" w14:textId="77777777" w:rsidR="00D02611" w:rsidRPr="000A4A82" w:rsidRDefault="001F0FB3">
      <w:pPr>
        <w:pStyle w:val="Listeavsnitt"/>
        <w:numPr>
          <w:ilvl w:val="0"/>
          <w:numId w:val="12"/>
        </w:numPr>
        <w:tabs>
          <w:tab w:val="left" w:pos="571"/>
          <w:tab w:val="left" w:pos="572"/>
        </w:tabs>
        <w:spacing w:before="119"/>
        <w:ind w:hanging="424"/>
        <w:rPr>
          <w:lang w:val="fr-CA"/>
        </w:rPr>
      </w:pPr>
      <w:r w:rsidRPr="000A4A82">
        <w:rPr>
          <w:lang w:val="fr-CA"/>
        </w:rPr>
        <w:t>incident response (e.g. environmental,</w:t>
      </w:r>
      <w:r w:rsidRPr="000A4A82">
        <w:rPr>
          <w:spacing w:val="-1"/>
          <w:lang w:val="fr-CA"/>
        </w:rPr>
        <w:t xml:space="preserve"> </w:t>
      </w:r>
      <w:r w:rsidRPr="000A4A82">
        <w:rPr>
          <w:lang w:val="fr-CA"/>
        </w:rPr>
        <w:t>SAR);</w:t>
      </w:r>
    </w:p>
    <w:p w14:paraId="52C104D4" w14:textId="77777777" w:rsidR="00D02611" w:rsidRDefault="001F0FB3">
      <w:pPr>
        <w:pStyle w:val="Listeavsnitt"/>
        <w:numPr>
          <w:ilvl w:val="0"/>
          <w:numId w:val="12"/>
        </w:numPr>
        <w:tabs>
          <w:tab w:val="left" w:pos="571"/>
          <w:tab w:val="left" w:pos="572"/>
        </w:tabs>
        <w:spacing w:before="121"/>
        <w:ind w:hanging="424"/>
      </w:pPr>
      <w:r>
        <w:t>port specific applications (e.g. passage planning, amended pilot boarding location,</w:t>
      </w:r>
      <w:r>
        <w:rPr>
          <w:spacing w:val="-11"/>
        </w:rPr>
        <w:t xml:space="preserve"> </w:t>
      </w:r>
      <w:r>
        <w:t>etc.);</w:t>
      </w:r>
    </w:p>
    <w:p w14:paraId="51E32CDB" w14:textId="5699CB50" w:rsidR="00D02611" w:rsidRDefault="001F0FB3">
      <w:pPr>
        <w:pStyle w:val="Listeavsnitt"/>
        <w:numPr>
          <w:ilvl w:val="0"/>
          <w:numId w:val="12"/>
        </w:numPr>
        <w:tabs>
          <w:tab w:val="left" w:pos="571"/>
          <w:tab w:val="left" w:pos="572"/>
        </w:tabs>
        <w:ind w:hanging="424"/>
        <w:rPr>
          <w:ins w:id="43" w:author="Merrill, David CIV" w:date="2018-10-24T09:30:00Z"/>
        </w:rPr>
      </w:pPr>
      <w:r>
        <w:t>measures for the protection of the marine</w:t>
      </w:r>
      <w:r>
        <w:rPr>
          <w:spacing w:val="-3"/>
        </w:rPr>
        <w:t xml:space="preserve"> </w:t>
      </w:r>
      <w:r>
        <w:t>environment;</w:t>
      </w:r>
    </w:p>
    <w:p w14:paraId="65198DCF" w14:textId="6BBE62FE" w:rsidR="004F046B" w:rsidDel="005114B1" w:rsidRDefault="004F046B">
      <w:pPr>
        <w:tabs>
          <w:tab w:val="left" w:pos="571"/>
          <w:tab w:val="left" w:pos="572"/>
        </w:tabs>
        <w:ind w:left="147"/>
        <w:rPr>
          <w:del w:id="44" w:author="Merrill, David CIV" w:date="2018-10-24T10:13:00Z"/>
        </w:rPr>
        <w:pPrChange w:id="45" w:author="Merrill, David CIV" w:date="2018-10-24T09:32:00Z">
          <w:pPr>
            <w:pStyle w:val="Listeavsnitt"/>
            <w:numPr>
              <w:numId w:val="12"/>
            </w:numPr>
            <w:tabs>
              <w:tab w:val="left" w:pos="571"/>
              <w:tab w:val="left" w:pos="572"/>
            </w:tabs>
            <w:ind w:hanging="424"/>
          </w:pPr>
        </w:pPrChange>
      </w:pPr>
    </w:p>
    <w:p w14:paraId="133CA05B" w14:textId="77777777" w:rsidR="00D02611" w:rsidRDefault="001F0FB3">
      <w:pPr>
        <w:pStyle w:val="Listeavsnitt"/>
        <w:numPr>
          <w:ilvl w:val="0"/>
          <w:numId w:val="12"/>
        </w:numPr>
        <w:tabs>
          <w:tab w:val="left" w:pos="571"/>
          <w:tab w:val="left" w:pos="572"/>
        </w:tabs>
        <w:ind w:hanging="424"/>
      </w:pPr>
      <w:r>
        <w:t>security.</w:t>
      </w:r>
    </w:p>
    <w:p w14:paraId="17E091E3" w14:textId="68C44BF6" w:rsidR="00D02611" w:rsidRDefault="001F0FB3">
      <w:pPr>
        <w:pStyle w:val="Listeavsnitt"/>
        <w:numPr>
          <w:ilvl w:val="2"/>
          <w:numId w:val="13"/>
        </w:numPr>
        <w:tabs>
          <w:tab w:val="left" w:pos="1139"/>
          <w:tab w:val="left" w:pos="1140"/>
        </w:tabs>
        <w:ind w:hanging="992"/>
        <w:rPr>
          <w:b/>
          <w:sz w:val="18"/>
        </w:rPr>
      </w:pPr>
      <w:r>
        <w:rPr>
          <w:b/>
          <w:color w:val="407DC9"/>
        </w:rPr>
        <w:t>A</w:t>
      </w:r>
      <w:r>
        <w:rPr>
          <w:b/>
          <w:color w:val="407DC9"/>
          <w:sz w:val="18"/>
        </w:rPr>
        <w:t xml:space="preserve">DVICE TO </w:t>
      </w:r>
      <w:r>
        <w:rPr>
          <w:b/>
          <w:color w:val="407DC9"/>
        </w:rPr>
        <w:t>A</w:t>
      </w:r>
      <w:r>
        <w:rPr>
          <w:b/>
          <w:color w:val="407DC9"/>
          <w:sz w:val="18"/>
        </w:rPr>
        <w:t>TO</w:t>
      </w:r>
      <w:r>
        <w:rPr>
          <w:b/>
          <w:color w:val="407DC9"/>
        </w:rPr>
        <w:t>N</w:t>
      </w:r>
      <w:r>
        <w:rPr>
          <w:b/>
          <w:color w:val="407DC9"/>
          <w:spacing w:val="-10"/>
        </w:rPr>
        <w:t xml:space="preserve"> </w:t>
      </w:r>
      <w:r>
        <w:rPr>
          <w:b/>
          <w:color w:val="407DC9"/>
        </w:rPr>
        <w:t>A</w:t>
      </w:r>
      <w:r>
        <w:rPr>
          <w:b/>
          <w:color w:val="407DC9"/>
          <w:sz w:val="18"/>
        </w:rPr>
        <w:t>UTHORITIES</w:t>
      </w:r>
      <w:ins w:id="46" w:author="Merrill, David CIV" w:date="2018-10-24T10:14:00Z">
        <w:r w:rsidR="005114B1">
          <w:rPr>
            <w:b/>
            <w:color w:val="407DC9"/>
            <w:sz w:val="18"/>
          </w:rPr>
          <w:t xml:space="preserve"> AND OTHER USERS</w:t>
        </w:r>
      </w:ins>
    </w:p>
    <w:p w14:paraId="1D49683D" w14:textId="77777777" w:rsidR="00D02611" w:rsidRDefault="001F0FB3">
      <w:pPr>
        <w:pStyle w:val="Brdtekst"/>
        <w:spacing w:before="119"/>
      </w:pPr>
      <w:r>
        <w:t>In using virtual AtoN the following are among the issues that need to be considered:</w:t>
      </w:r>
    </w:p>
    <w:p w14:paraId="2430BD89" w14:textId="77777777" w:rsidR="00D02611" w:rsidRDefault="001F0FB3">
      <w:pPr>
        <w:pStyle w:val="Listeavsnitt"/>
        <w:numPr>
          <w:ilvl w:val="0"/>
          <w:numId w:val="12"/>
        </w:numPr>
        <w:tabs>
          <w:tab w:val="left" w:pos="571"/>
          <w:tab w:val="left" w:pos="572"/>
        </w:tabs>
        <w:spacing w:before="121"/>
        <w:ind w:hanging="424"/>
      </w:pPr>
      <w:r>
        <w:t>carrying out a proper risk assessment to ascertain the need for virtual</w:t>
      </w:r>
      <w:r>
        <w:rPr>
          <w:spacing w:val="-6"/>
        </w:rPr>
        <w:t xml:space="preserve"> </w:t>
      </w:r>
      <w:r>
        <w:t>AtoN;</w:t>
      </w:r>
    </w:p>
    <w:p w14:paraId="7CE3EE48" w14:textId="77777777" w:rsidR="00D02611" w:rsidRDefault="001F0FB3">
      <w:pPr>
        <w:pStyle w:val="Listeavsnitt"/>
        <w:numPr>
          <w:ilvl w:val="0"/>
          <w:numId w:val="12"/>
        </w:numPr>
        <w:tabs>
          <w:tab w:val="left" w:pos="571"/>
          <w:tab w:val="left" w:pos="572"/>
        </w:tabs>
        <w:ind w:hanging="424"/>
      </w:pPr>
      <w:r>
        <w:t>be aware of over proliferation and use virtual AtoN where</w:t>
      </w:r>
      <w:r>
        <w:rPr>
          <w:spacing w:val="-10"/>
        </w:rPr>
        <w:t xml:space="preserve"> </w:t>
      </w:r>
      <w:r>
        <w:t>appropriate;</w:t>
      </w:r>
    </w:p>
    <w:p w14:paraId="4F39453A" w14:textId="2FAD1C79" w:rsidR="00D02611" w:rsidRDefault="001F0FB3">
      <w:pPr>
        <w:pStyle w:val="Listeavsnitt"/>
        <w:numPr>
          <w:ilvl w:val="0"/>
          <w:numId w:val="12"/>
        </w:numPr>
        <w:tabs>
          <w:tab w:val="left" w:pos="571"/>
          <w:tab w:val="left" w:pos="572"/>
        </w:tabs>
        <w:spacing w:before="119"/>
        <w:ind w:hanging="424"/>
        <w:rPr>
          <w:ins w:id="47" w:author="Merrill, David CIV" w:date="2018-10-24T10:45:00Z"/>
        </w:rPr>
      </w:pPr>
      <w:r>
        <w:t>take into account the vulnerability of Global Navigation Satellite System (GNSS)</w:t>
      </w:r>
      <w:r>
        <w:rPr>
          <w:spacing w:val="-8"/>
        </w:rPr>
        <w:t xml:space="preserve"> </w:t>
      </w:r>
      <w:commentRangeStart w:id="48"/>
      <w:r w:rsidRPr="00EF12E5">
        <w:rPr>
          <w:strike/>
        </w:rPr>
        <w:t>systems</w:t>
      </w:r>
      <w:commentRangeEnd w:id="48"/>
      <w:r w:rsidR="00EF12E5">
        <w:rPr>
          <w:rStyle w:val="Merknadsreferanse"/>
        </w:rPr>
        <w:commentReference w:id="48"/>
      </w:r>
      <w:ins w:id="49" w:author="Merrill, David CIV" w:date="2018-10-24T10:45:00Z">
        <w:r w:rsidR="005C71F2">
          <w:t>,</w:t>
        </w:r>
      </w:ins>
      <w:r w:rsidR="003027EE">
        <w:t xml:space="preserve"> </w:t>
      </w:r>
      <w:ins w:id="50" w:author="Merrill, David CIV" w:date="2018-10-24T10:44:00Z">
        <w:r w:rsidR="005C71F2">
          <w:t>etc</w:t>
        </w:r>
      </w:ins>
      <w:r>
        <w:t>;</w:t>
      </w:r>
    </w:p>
    <w:p w14:paraId="49A870B6" w14:textId="0D7A2B71" w:rsidR="005C71F2" w:rsidRDefault="00D70DDC">
      <w:pPr>
        <w:pStyle w:val="Listeavsnitt"/>
        <w:numPr>
          <w:ilvl w:val="0"/>
          <w:numId w:val="12"/>
        </w:numPr>
        <w:tabs>
          <w:tab w:val="left" w:pos="571"/>
          <w:tab w:val="left" w:pos="572"/>
        </w:tabs>
        <w:spacing w:before="119"/>
        <w:ind w:hanging="424"/>
      </w:pPr>
      <w:commentRangeStart w:id="51"/>
      <w:r>
        <w:t xml:space="preserve">verify quality assurance through </w:t>
      </w:r>
      <w:commentRangeEnd w:id="51"/>
      <w:r>
        <w:rPr>
          <w:rStyle w:val="Merknadsreferanse"/>
        </w:rPr>
        <w:commentReference w:id="51"/>
      </w:r>
      <w:ins w:id="52" w:author="Merrill, David CIV" w:date="2018-10-24T10:45:00Z">
        <w:r w:rsidR="005C71F2" w:rsidRPr="00D70DDC">
          <w:rPr>
            <w:strike/>
          </w:rPr>
          <w:t>consider</w:t>
        </w:r>
        <w:r w:rsidR="005C71F2">
          <w:t xml:space="preserve"> monitoring</w:t>
        </w:r>
      </w:ins>
      <w:ins w:id="53" w:author="Merrill, David CIV" w:date="2018-10-24T10:46:00Z">
        <w:r w:rsidR="005C71F2">
          <w:t xml:space="preserve"> </w:t>
        </w:r>
        <w:r w:rsidR="005C71F2" w:rsidRPr="00D70DDC">
          <w:rPr>
            <w:strike/>
          </w:rPr>
          <w:t>(quality assurances)</w:t>
        </w:r>
      </w:ins>
      <w:ins w:id="54" w:author="Merrill, David CIV" w:date="2018-10-24T10:45:00Z">
        <w:r w:rsidR="005C71F2">
          <w:t xml:space="preserve">, cyber security </w:t>
        </w:r>
      </w:ins>
      <w:ins w:id="55" w:author="Merrill, David CIV" w:date="2018-10-24T10:46:00Z">
        <w:r w:rsidR="005C71F2">
          <w:t>risks, etc</w:t>
        </w:r>
      </w:ins>
      <w:ins w:id="56" w:author="Merrill, David CIV" w:date="2018-10-24T10:47:00Z">
        <w:r w:rsidR="005C71F2">
          <w:t>;</w:t>
        </w:r>
      </w:ins>
      <w:ins w:id="57" w:author="Merrill, David CIV" w:date="2018-10-24T10:45:00Z">
        <w:r w:rsidR="005C71F2">
          <w:t xml:space="preserve"> </w:t>
        </w:r>
      </w:ins>
    </w:p>
    <w:p w14:paraId="6321B2B0" w14:textId="19271874" w:rsidR="00D02611" w:rsidRDefault="001F0FB3">
      <w:pPr>
        <w:pStyle w:val="Listeavsnitt"/>
        <w:numPr>
          <w:ilvl w:val="0"/>
          <w:numId w:val="12"/>
        </w:numPr>
        <w:tabs>
          <w:tab w:val="left" w:pos="571"/>
          <w:tab w:val="left" w:pos="572"/>
        </w:tabs>
        <w:spacing w:before="121"/>
        <w:ind w:hanging="424"/>
        <w:rPr>
          <w:ins w:id="58" w:author="Merrill, David CIV" w:date="2018-10-24T10:17:00Z"/>
        </w:rPr>
      </w:pPr>
      <w:r>
        <w:t xml:space="preserve">take into account the limitation of </w:t>
      </w:r>
      <w:r w:rsidRPr="00D70DDC">
        <w:rPr>
          <w:strike/>
        </w:rPr>
        <w:t xml:space="preserve">display systems on </w:t>
      </w:r>
      <w:ins w:id="59" w:author="Merrill, David CIV" w:date="2018-10-24T10:19:00Z">
        <w:r w:rsidR="005114B1" w:rsidRPr="00D70DDC">
          <w:rPr>
            <w:strike/>
          </w:rPr>
          <w:t>ships</w:t>
        </w:r>
        <w:r w:rsidR="005114B1">
          <w:t xml:space="preserve"> </w:t>
        </w:r>
      </w:ins>
      <w:commentRangeStart w:id="60"/>
      <w:r w:rsidR="00D70DDC">
        <w:t>shipborne navigational equipment</w:t>
      </w:r>
      <w:commentRangeEnd w:id="60"/>
      <w:r w:rsidR="00D70DDC">
        <w:rPr>
          <w:rStyle w:val="Merknadsreferanse"/>
        </w:rPr>
        <w:commentReference w:id="60"/>
      </w:r>
      <w:r w:rsidR="00D70DDC">
        <w:t xml:space="preserve"> </w:t>
      </w:r>
      <w:ins w:id="61" w:author="Merrill, David CIV" w:date="2018-10-24T10:19:00Z">
        <w:r w:rsidR="005114B1">
          <w:t>required to be equipped with AIS</w:t>
        </w:r>
      </w:ins>
      <w:ins w:id="62" w:author="Merrill, David CIV" w:date="2018-10-24T10:21:00Z">
        <w:r w:rsidR="005114B1" w:rsidRPr="005114B1">
          <w:t xml:space="preserve"> </w:t>
        </w:r>
        <w:r w:rsidR="005114B1">
          <w:t>(non-graphical display,</w:t>
        </w:r>
      </w:ins>
      <w:r w:rsidR="00446F80">
        <w:t xml:space="preserve"> </w:t>
      </w:r>
      <w:commentRangeStart w:id="63"/>
      <w:r w:rsidR="00446F80">
        <w:t>old shipborne AIS firmware</w:t>
      </w:r>
      <w:commentRangeEnd w:id="63"/>
      <w:r w:rsidR="00446F80">
        <w:rPr>
          <w:rStyle w:val="Merknadsreferanse"/>
        </w:rPr>
        <w:commentReference w:id="63"/>
      </w:r>
      <w:r w:rsidR="00446F80">
        <w:t>,</w:t>
      </w:r>
      <w:ins w:id="64" w:author="Merrill, David CIV" w:date="2018-10-24T10:21:00Z">
        <w:r w:rsidR="005114B1">
          <w:t xml:space="preserve"> wrong symbol or no symbol at all)</w:t>
        </w:r>
      </w:ins>
      <w:del w:id="65" w:author="Merrill, David CIV" w:date="2018-10-24T10:19:00Z">
        <w:r w:rsidDel="005114B1">
          <w:delText>receiving</w:delText>
        </w:r>
        <w:r w:rsidDel="005114B1">
          <w:rPr>
            <w:spacing w:val="-8"/>
          </w:rPr>
          <w:delText xml:space="preserve"> </w:delText>
        </w:r>
        <w:r w:rsidDel="005114B1">
          <w:delText>ships</w:delText>
        </w:r>
      </w:del>
      <w:r>
        <w:t>;</w:t>
      </w:r>
    </w:p>
    <w:p w14:paraId="08616C36" w14:textId="3C1F30B7" w:rsidR="005114B1" w:rsidRDefault="005114B1">
      <w:pPr>
        <w:pStyle w:val="Listeavsnitt"/>
        <w:numPr>
          <w:ilvl w:val="0"/>
          <w:numId w:val="12"/>
        </w:numPr>
        <w:tabs>
          <w:tab w:val="left" w:pos="571"/>
          <w:tab w:val="left" w:pos="572"/>
        </w:tabs>
        <w:spacing w:before="121"/>
        <w:ind w:hanging="424"/>
      </w:pPr>
      <w:ins w:id="66" w:author="Merrill, David CIV" w:date="2018-10-24T10:17:00Z">
        <w:r>
          <w:t>take into account that it is not mandatory for certain vessels to be equipped with AIS equipment</w:t>
        </w:r>
      </w:ins>
      <w:ins w:id="67" w:author="Merrill, David CIV" w:date="2018-10-24T10:29:00Z">
        <w:r w:rsidR="00F15B69">
          <w:t xml:space="preserve"> or vessels may be fitted with equipment </w:t>
        </w:r>
      </w:ins>
      <w:ins w:id="68" w:author="Merrill, David CIV" w:date="2018-10-24T10:47:00Z">
        <w:r w:rsidR="005C71F2">
          <w:t xml:space="preserve">not </w:t>
        </w:r>
      </w:ins>
      <w:ins w:id="69" w:author="Merrill, David CIV" w:date="2018-10-24T10:29:00Z">
        <w:r w:rsidR="00F15B69">
          <w:t xml:space="preserve">capable to </w:t>
        </w:r>
      </w:ins>
      <w:ins w:id="70" w:author="Merrill, David CIV" w:date="2018-10-24T10:30:00Z">
        <w:r w:rsidR="00F15B69">
          <w:t>receive</w:t>
        </w:r>
      </w:ins>
      <w:ins w:id="71" w:author="Merrill, David CIV" w:date="2018-10-24T10:29:00Z">
        <w:r w:rsidR="00F15B69">
          <w:t xml:space="preserve"> </w:t>
        </w:r>
      </w:ins>
      <w:ins w:id="72" w:author="Merrill, David CIV" w:date="2018-10-24T10:30:00Z">
        <w:r w:rsidR="00F15B69">
          <w:t>the AIS AtoN.</w:t>
        </w:r>
      </w:ins>
      <w:ins w:id="73" w:author="Merrill, David CIV" w:date="2018-10-24T10:20:00Z">
        <w:r>
          <w:t xml:space="preserve"> </w:t>
        </w:r>
      </w:ins>
    </w:p>
    <w:p w14:paraId="1ED0E401" w14:textId="350F0A56" w:rsidR="00D02611" w:rsidRDefault="001F0FB3">
      <w:pPr>
        <w:pStyle w:val="Listeavsnitt"/>
        <w:numPr>
          <w:ilvl w:val="0"/>
          <w:numId w:val="12"/>
        </w:numPr>
        <w:tabs>
          <w:tab w:val="left" w:pos="571"/>
          <w:tab w:val="left" w:pos="572"/>
        </w:tabs>
        <w:spacing w:before="119"/>
        <w:ind w:hanging="424"/>
      </w:pPr>
      <w:r>
        <w:t>promulgate the information widely to different</w:t>
      </w:r>
      <w:r>
        <w:rPr>
          <w:spacing w:val="-2"/>
        </w:rPr>
        <w:t xml:space="preserve"> </w:t>
      </w:r>
      <w:r>
        <w:t>users</w:t>
      </w:r>
      <w:ins w:id="74" w:author="Merrill, David CIV" w:date="2018-10-24T10:22:00Z">
        <w:r w:rsidR="005114B1">
          <w:t xml:space="preserve"> using MSI</w:t>
        </w:r>
      </w:ins>
      <w:ins w:id="75" w:author="Merrill, David CIV" w:date="2018-10-24T10:25:00Z">
        <w:r w:rsidR="00F15B69">
          <w:t xml:space="preserve">, </w:t>
        </w:r>
      </w:ins>
      <w:ins w:id="76" w:author="Merrill, David CIV" w:date="2018-10-24T10:26:00Z">
        <w:r w:rsidR="00F15B69">
          <w:t>AtoN Authority Web or Portal, etc</w:t>
        </w:r>
      </w:ins>
      <w:ins w:id="77" w:author="Merrill, David CIV" w:date="2018-10-24T10:22:00Z">
        <w:r w:rsidR="005114B1">
          <w:t xml:space="preserve"> </w:t>
        </w:r>
      </w:ins>
      <w:r>
        <w:t>;</w:t>
      </w:r>
    </w:p>
    <w:p w14:paraId="4EC7BA94" w14:textId="7EBA1985" w:rsidR="00D02611" w:rsidRDefault="001F0FB3">
      <w:pPr>
        <w:pStyle w:val="Listeavsnitt"/>
        <w:numPr>
          <w:ilvl w:val="0"/>
          <w:numId w:val="12"/>
        </w:numPr>
        <w:tabs>
          <w:tab w:val="left" w:pos="571"/>
          <w:tab w:val="left" w:pos="572"/>
        </w:tabs>
        <w:spacing w:before="121"/>
        <w:ind w:hanging="424"/>
      </w:pPr>
      <w:r>
        <w:t xml:space="preserve">mixture of other </w:t>
      </w:r>
      <w:ins w:id="78" w:author="Merrill, David CIV" w:date="2018-10-24T10:32:00Z">
        <w:r w:rsidR="00F15B69">
          <w:t xml:space="preserve">types of </w:t>
        </w:r>
      </w:ins>
      <w:r>
        <w:t>AtoN located in such</w:t>
      </w:r>
      <w:r>
        <w:rPr>
          <w:spacing w:val="-5"/>
        </w:rPr>
        <w:t xml:space="preserve"> </w:t>
      </w:r>
      <w:r>
        <w:t>area;</w:t>
      </w:r>
    </w:p>
    <w:p w14:paraId="0816207B" w14:textId="5558CA1B" w:rsidR="00D35A72" w:rsidRPr="00D35A72" w:rsidRDefault="001F0FB3" w:rsidP="00D35A72">
      <w:pPr>
        <w:pStyle w:val="Listeavsnitt"/>
        <w:numPr>
          <w:ilvl w:val="0"/>
          <w:numId w:val="12"/>
        </w:numPr>
        <w:tabs>
          <w:tab w:val="left" w:pos="571"/>
          <w:tab w:val="left" w:pos="572"/>
        </w:tabs>
        <w:ind w:right="700" w:hanging="424"/>
        <w:rPr>
          <w:ins w:id="79" w:author="Merrill, David CIV" w:date="2018-10-24T10:36:00Z"/>
          <w:rPrChange w:id="80" w:author="Merrill, David CIV" w:date="2018-10-24T10:36:00Z">
            <w:rPr>
              <w:ins w:id="81" w:author="Merrill, David CIV" w:date="2018-10-24T10:36:00Z"/>
              <w:spacing w:val="-6"/>
            </w:rPr>
          </w:rPrChange>
        </w:rPr>
      </w:pPr>
      <w:r>
        <w:t>take into account the limitation of virtual AtoN technology such as</w:t>
      </w:r>
      <w:r w:rsidRPr="00D35A72">
        <w:rPr>
          <w:spacing w:val="-6"/>
        </w:rPr>
        <w:t xml:space="preserve"> </w:t>
      </w:r>
      <w:ins w:id="82" w:author="Merrill, David CIV" w:date="2018-10-24T10:35:00Z">
        <w:r w:rsidR="00D35A72" w:rsidRPr="00D35A72">
          <w:rPr>
            <w:spacing w:val="-6"/>
          </w:rPr>
          <w:t>the lack of flexibility in using free text to add complementary information</w:t>
        </w:r>
      </w:ins>
      <w:ins w:id="83" w:author="Merrill, David CIV" w:date="2018-10-24T10:37:00Z">
        <w:r w:rsidR="00D35A72">
          <w:rPr>
            <w:spacing w:val="-6"/>
          </w:rPr>
          <w:t>.</w:t>
        </w:r>
      </w:ins>
    </w:p>
    <w:p w14:paraId="5F4D8CCA" w14:textId="2C77B98D" w:rsidR="00D02611" w:rsidDel="00D35A72" w:rsidRDefault="001F0FB3">
      <w:pPr>
        <w:pStyle w:val="Listeavsnitt"/>
        <w:numPr>
          <w:ilvl w:val="0"/>
          <w:numId w:val="12"/>
        </w:numPr>
        <w:tabs>
          <w:tab w:val="left" w:pos="571"/>
          <w:tab w:val="left" w:pos="572"/>
        </w:tabs>
        <w:ind w:right="700" w:hanging="424"/>
        <w:rPr>
          <w:del w:id="84" w:author="Merrill, David CIV" w:date="2018-10-24T10:35:00Z"/>
        </w:rPr>
        <w:pPrChange w:id="85" w:author="Merrill, David CIV" w:date="2018-10-24T10:35:00Z">
          <w:pPr>
            <w:pStyle w:val="Listeavsnitt"/>
            <w:numPr>
              <w:numId w:val="12"/>
            </w:numPr>
            <w:tabs>
              <w:tab w:val="left" w:pos="571"/>
              <w:tab w:val="left" w:pos="572"/>
            </w:tabs>
            <w:ind w:hanging="424"/>
          </w:pPr>
        </w:pPrChange>
      </w:pPr>
      <w:del w:id="86" w:author="Merrill, David CIV" w:date="2018-10-24T10:35:00Z">
        <w:r w:rsidDel="00D35A72">
          <w:delText>code;</w:delText>
        </w:r>
      </w:del>
    </w:p>
    <w:p w14:paraId="3D1F1718" w14:textId="590198CA" w:rsidR="00D02611" w:rsidRDefault="001F0FB3" w:rsidP="00D35A72">
      <w:pPr>
        <w:pStyle w:val="Listeavsnitt"/>
        <w:numPr>
          <w:ilvl w:val="0"/>
          <w:numId w:val="12"/>
        </w:numPr>
        <w:tabs>
          <w:tab w:val="left" w:pos="571"/>
          <w:tab w:val="left" w:pos="572"/>
        </w:tabs>
        <w:ind w:right="700" w:hanging="424"/>
        <w:rPr>
          <w:ins w:id="87" w:author="Merrill, David CIV" w:date="2018-10-24T11:10:00Z"/>
        </w:rPr>
      </w:pPr>
      <w:r>
        <w:t>take into account the limitation of data link load, numbers allocated, e.g. Maritime Mobile Service Identity (MMSI) numbers for AIS,</w:t>
      </w:r>
      <w:ins w:id="88" w:author="Merrill, David CIV" w:date="2018-10-24T10:39:00Z">
        <w:r w:rsidR="00D35A72">
          <w:rPr>
            <w:spacing w:val="-3"/>
          </w:rPr>
          <w:t xml:space="preserve"> </w:t>
        </w:r>
      </w:ins>
      <w:del w:id="89" w:author="Merrill, David CIV" w:date="2018-10-24T10:39:00Z">
        <w:r w:rsidRPr="00D35A72" w:rsidDel="00D35A72">
          <w:rPr>
            <w:spacing w:val="-3"/>
          </w:rPr>
          <w:delText xml:space="preserve"> </w:delText>
        </w:r>
      </w:del>
      <w:ins w:id="90" w:author="Merrill, David CIV" w:date="2018-10-24T10:38:00Z">
        <w:r w:rsidR="00D35A72">
          <w:rPr>
            <w:spacing w:val="-3"/>
          </w:rPr>
          <w:t xml:space="preserve">that the primary function of AIS technology is to prevent collisions, </w:t>
        </w:r>
      </w:ins>
      <w:commentRangeStart w:id="91"/>
      <w:r>
        <w:t>etc</w:t>
      </w:r>
      <w:commentRangeEnd w:id="91"/>
      <w:r w:rsidR="00743FC3">
        <w:rPr>
          <w:rStyle w:val="Merknadsreferanse"/>
        </w:rPr>
        <w:commentReference w:id="91"/>
      </w:r>
      <w:r>
        <w:t>.</w:t>
      </w:r>
    </w:p>
    <w:p w14:paraId="2D4F6ADB" w14:textId="77777777" w:rsidR="00743FC3" w:rsidRDefault="00743FC3" w:rsidP="00D35A72">
      <w:pPr>
        <w:pStyle w:val="Listeavsnitt"/>
        <w:numPr>
          <w:ilvl w:val="0"/>
          <w:numId w:val="12"/>
        </w:numPr>
        <w:tabs>
          <w:tab w:val="left" w:pos="571"/>
          <w:tab w:val="left" w:pos="572"/>
        </w:tabs>
        <w:ind w:right="700" w:hanging="424"/>
      </w:pPr>
    </w:p>
    <w:p w14:paraId="6CC5DB44" w14:textId="2259FAFE" w:rsidR="00D02611" w:rsidRDefault="00D02611">
      <w:pPr>
        <w:rPr>
          <w:ins w:id="92" w:author="Merrill, David CIV" w:date="2018-10-24T11:09:00Z"/>
        </w:rPr>
      </w:pPr>
    </w:p>
    <w:p w14:paraId="70FEAA21" w14:textId="77777777" w:rsidR="00743FC3" w:rsidRDefault="00743FC3">
      <w:pPr>
        <w:sectPr w:rsidR="00743FC3">
          <w:pgSz w:w="11910" w:h="16840"/>
          <w:pgMar w:top="920" w:right="380" w:bottom="1440" w:left="760" w:header="467" w:footer="942" w:gutter="0"/>
          <w:cols w:space="720"/>
        </w:sectPr>
      </w:pPr>
    </w:p>
    <w:p w14:paraId="7D79C0F3" w14:textId="77777777" w:rsidR="00D02611" w:rsidRDefault="00D02611">
      <w:pPr>
        <w:pStyle w:val="Brdtekst"/>
        <w:spacing w:before="7"/>
        <w:ind w:left="0"/>
        <w:rPr>
          <w:sz w:val="8"/>
        </w:rPr>
      </w:pPr>
    </w:p>
    <w:p w14:paraId="42EC3738" w14:textId="77777777" w:rsidR="00D02611" w:rsidRDefault="001F0FB3">
      <w:pPr>
        <w:pStyle w:val="Listeavsnitt"/>
        <w:numPr>
          <w:ilvl w:val="2"/>
          <w:numId w:val="13"/>
        </w:numPr>
        <w:tabs>
          <w:tab w:val="left" w:pos="1139"/>
          <w:tab w:val="left" w:pos="1140"/>
        </w:tabs>
        <w:spacing w:before="55"/>
        <w:ind w:hanging="992"/>
        <w:rPr>
          <w:b/>
          <w:sz w:val="18"/>
        </w:rPr>
      </w:pPr>
      <w:r>
        <w:rPr>
          <w:b/>
          <w:color w:val="407DC9"/>
        </w:rPr>
        <w:t>A</w:t>
      </w:r>
      <w:r>
        <w:rPr>
          <w:b/>
          <w:color w:val="407DC9"/>
          <w:sz w:val="18"/>
        </w:rPr>
        <w:t>DVICE TO</w:t>
      </w:r>
      <w:r>
        <w:rPr>
          <w:b/>
          <w:color w:val="407DC9"/>
          <w:spacing w:val="-1"/>
          <w:sz w:val="18"/>
        </w:rPr>
        <w:t xml:space="preserve"> </w:t>
      </w:r>
      <w:r>
        <w:rPr>
          <w:b/>
          <w:color w:val="407DC9"/>
        </w:rPr>
        <w:t>M</w:t>
      </w:r>
      <w:r>
        <w:rPr>
          <w:b/>
          <w:color w:val="407DC9"/>
          <w:sz w:val="18"/>
        </w:rPr>
        <w:t>ARINERS</w:t>
      </w:r>
    </w:p>
    <w:p w14:paraId="7B0F2C71" w14:textId="77777777" w:rsidR="00D02611" w:rsidRDefault="001F0FB3">
      <w:pPr>
        <w:pStyle w:val="Brdtekst"/>
        <w:spacing w:before="121"/>
      </w:pPr>
      <w:r>
        <w:t>In using virtual AtoN the following are among the issues that need to be considered:</w:t>
      </w:r>
    </w:p>
    <w:p w14:paraId="1028E7BC" w14:textId="02C667EC" w:rsidR="00D02611" w:rsidRDefault="005C71F2" w:rsidP="004736FD">
      <w:pPr>
        <w:pStyle w:val="Listeavsnitt"/>
        <w:numPr>
          <w:ilvl w:val="0"/>
          <w:numId w:val="12"/>
        </w:numPr>
        <w:tabs>
          <w:tab w:val="left" w:pos="571"/>
          <w:tab w:val="left" w:pos="572"/>
        </w:tabs>
        <w:ind w:left="572"/>
      </w:pPr>
      <w:ins w:id="93" w:author="Merrill, David CIV" w:date="2018-10-24T10:43:00Z">
        <w:r>
          <w:t xml:space="preserve">there could be some </w:t>
        </w:r>
      </w:ins>
      <w:ins w:id="94" w:author="Merrill, David CIV" w:date="2018-10-24T11:02:00Z">
        <w:r w:rsidR="004736FD">
          <w:t xml:space="preserve">position </w:t>
        </w:r>
      </w:ins>
      <w:ins w:id="95" w:author="Merrill, David CIV" w:date="2018-10-24T10:43:00Z">
        <w:r>
          <w:t>offsets in the display of the virtual ATON due to equipment</w:t>
        </w:r>
      </w:ins>
      <w:ins w:id="96" w:author="Merrill, David CIV" w:date="2018-10-24T10:41:00Z">
        <w:r w:rsidR="00D35A72">
          <w:t xml:space="preserve"> issues such as the quality of </w:t>
        </w:r>
      </w:ins>
      <w:ins w:id="97" w:author="Merrill, David CIV" w:date="2018-10-24T10:42:00Z">
        <w:r w:rsidR="00D35A72">
          <w:t>GN</w:t>
        </w:r>
      </w:ins>
      <w:ins w:id="98" w:author="Merrill, David CIV" w:date="2018-10-24T10:44:00Z">
        <w:r>
          <w:t>S</w:t>
        </w:r>
      </w:ins>
      <w:ins w:id="99" w:author="Merrill, David CIV" w:date="2018-10-24T10:42:00Z">
        <w:r w:rsidR="00D35A72">
          <w:t>S</w:t>
        </w:r>
      </w:ins>
      <w:ins w:id="100" w:author="Merrill, David CIV" w:date="2018-10-24T10:43:00Z">
        <w:r>
          <w:t>, GNSS</w:t>
        </w:r>
      </w:ins>
      <w:ins w:id="101" w:author="Merrill, David CIV" w:date="2018-10-24T10:42:00Z">
        <w:r w:rsidR="00D35A72">
          <w:t xml:space="preserve"> smoothing, </w:t>
        </w:r>
      </w:ins>
      <w:ins w:id="102" w:author="Merrill, David CIV" w:date="2018-10-24T10:41:00Z">
        <w:r w:rsidR="00D35A72">
          <w:t xml:space="preserve">antenna offsets, gyro and radar </w:t>
        </w:r>
        <w:commentRangeStart w:id="103"/>
        <w:r w:rsidR="00D35A72">
          <w:t>error</w:t>
        </w:r>
      </w:ins>
      <w:commentRangeEnd w:id="103"/>
      <w:r w:rsidR="001B3B7A">
        <w:rPr>
          <w:rStyle w:val="Merknadsreferanse"/>
        </w:rPr>
        <w:commentReference w:id="103"/>
      </w:r>
      <w:ins w:id="104" w:author="Merrill, David CIV" w:date="2018-10-24T10:41:00Z">
        <w:r w:rsidR="00D35A72">
          <w:t xml:space="preserve">, </w:t>
        </w:r>
        <w:r w:rsidR="004736FD">
          <w:t>et</w:t>
        </w:r>
      </w:ins>
      <w:ins w:id="105" w:author="Merrill, David CIV" w:date="2018-10-24T10:55:00Z">
        <w:r w:rsidR="004736FD">
          <w:t>c;</w:t>
        </w:r>
      </w:ins>
      <w:del w:id="106" w:author="Merrill, David CIV" w:date="2018-10-24T10:54:00Z">
        <w:r w:rsidR="001F0FB3" w:rsidDel="004736FD">
          <w:delText>avoidance of reliance on single sources of</w:delText>
        </w:r>
        <w:r w:rsidR="001F0FB3" w:rsidRPr="004736FD" w:rsidDel="004736FD">
          <w:rPr>
            <w:spacing w:val="-6"/>
          </w:rPr>
          <w:delText xml:space="preserve"> </w:delText>
        </w:r>
        <w:r w:rsidR="001F0FB3" w:rsidDel="004736FD">
          <w:delText>information;</w:delText>
        </w:r>
      </w:del>
    </w:p>
    <w:p w14:paraId="0C4ED45E" w14:textId="116C7963" w:rsidR="00D02611" w:rsidRDefault="001F0FB3">
      <w:pPr>
        <w:pStyle w:val="Listeavsnitt"/>
        <w:numPr>
          <w:ilvl w:val="0"/>
          <w:numId w:val="12"/>
        </w:numPr>
        <w:tabs>
          <w:tab w:val="left" w:pos="571"/>
          <w:tab w:val="left" w:pos="572"/>
        </w:tabs>
        <w:ind w:left="572"/>
      </w:pPr>
      <w:r>
        <w:t>refer to</w:t>
      </w:r>
      <w:r>
        <w:rPr>
          <w:spacing w:val="-1"/>
        </w:rPr>
        <w:t xml:space="preserve"> </w:t>
      </w:r>
      <w:r>
        <w:t>MSI</w:t>
      </w:r>
      <w:r w:rsidR="00D01534">
        <w:t xml:space="preserve"> </w:t>
      </w:r>
      <w:commentRangeStart w:id="107"/>
      <w:r w:rsidR="00D01534">
        <w:t>in order to validate that the correct information is broadcasted</w:t>
      </w:r>
      <w:commentRangeEnd w:id="107"/>
      <w:r w:rsidR="00D01534">
        <w:rPr>
          <w:rStyle w:val="Merknadsreferanse"/>
        </w:rPr>
        <w:commentReference w:id="107"/>
      </w:r>
      <w:r>
        <w:t>;</w:t>
      </w:r>
    </w:p>
    <w:p w14:paraId="4735CF0C" w14:textId="77777777" w:rsidR="00D02611" w:rsidRDefault="001F0FB3">
      <w:pPr>
        <w:pStyle w:val="Listeavsnitt"/>
        <w:numPr>
          <w:ilvl w:val="0"/>
          <w:numId w:val="12"/>
        </w:numPr>
        <w:tabs>
          <w:tab w:val="left" w:pos="571"/>
          <w:tab w:val="left" w:pos="572"/>
        </w:tabs>
        <w:ind w:left="572"/>
      </w:pPr>
      <w:r>
        <w:t>be aware of the possibility of different symbols on different</w:t>
      </w:r>
      <w:r>
        <w:rPr>
          <w:spacing w:val="-6"/>
        </w:rPr>
        <w:t xml:space="preserve"> </w:t>
      </w:r>
      <w:r>
        <w:t>systems;</w:t>
      </w:r>
    </w:p>
    <w:p w14:paraId="7654E256" w14:textId="77777777" w:rsidR="00D02611" w:rsidRDefault="001F0FB3">
      <w:pPr>
        <w:pStyle w:val="Listeavsnitt"/>
        <w:numPr>
          <w:ilvl w:val="0"/>
          <w:numId w:val="12"/>
        </w:numPr>
        <w:tabs>
          <w:tab w:val="left" w:pos="571"/>
          <w:tab w:val="left" w:pos="572"/>
        </w:tabs>
        <w:spacing w:before="121"/>
        <w:ind w:left="572"/>
      </w:pPr>
      <w:r>
        <w:t>be aware of limitations of virtual AtoN provision and</w:t>
      </w:r>
      <w:r>
        <w:rPr>
          <w:spacing w:val="-6"/>
        </w:rPr>
        <w:t xml:space="preserve"> </w:t>
      </w:r>
      <w:r>
        <w:t>presentation;</w:t>
      </w:r>
    </w:p>
    <w:p w14:paraId="317BFB6C" w14:textId="65834FEB" w:rsidR="00D02611" w:rsidRDefault="005C71F2">
      <w:pPr>
        <w:pStyle w:val="Listeavsnitt"/>
        <w:numPr>
          <w:ilvl w:val="0"/>
          <w:numId w:val="12"/>
        </w:numPr>
        <w:tabs>
          <w:tab w:val="left" w:pos="571"/>
          <w:tab w:val="left" w:pos="572"/>
        </w:tabs>
        <w:spacing w:before="119"/>
        <w:ind w:left="572"/>
      </w:pPr>
      <w:ins w:id="108" w:author="Merrill, David CIV" w:date="2018-10-24T10:52:00Z">
        <w:r>
          <w:t xml:space="preserve">the </w:t>
        </w:r>
      </w:ins>
      <w:r w:rsidR="001F0FB3">
        <w:t>difference between virtual</w:t>
      </w:r>
      <w:ins w:id="109" w:author="Merrill, David CIV" w:date="2018-10-24T10:50:00Z">
        <w:r>
          <w:t>,</w:t>
        </w:r>
      </w:ins>
      <w:r w:rsidR="001F0FB3">
        <w:t xml:space="preserve"> </w:t>
      </w:r>
      <w:del w:id="110" w:author="Merrill, David CIV" w:date="2018-10-24T10:49:00Z">
        <w:r w:rsidR="001F0FB3" w:rsidDel="005C71F2">
          <w:delText xml:space="preserve">and </w:delText>
        </w:r>
      </w:del>
      <w:ins w:id="111" w:author="Merrill, David CIV" w:date="2018-10-24T10:49:00Z">
        <w:r>
          <w:t xml:space="preserve">synthetic and </w:t>
        </w:r>
      </w:ins>
      <w:r w:rsidR="001F0FB3">
        <w:t>physical</w:t>
      </w:r>
      <w:ins w:id="112" w:author="Merrill, David CIV" w:date="2018-10-24T10:49:00Z">
        <w:r>
          <w:t>/real</w:t>
        </w:r>
      </w:ins>
      <w:del w:id="113" w:author="Merrill, David CIV" w:date="2018-10-24T09:08:00Z">
        <w:r w:rsidR="001F0FB3" w:rsidDel="00487D7C">
          <w:delText xml:space="preserve"> </w:delText>
        </w:r>
      </w:del>
      <w:ins w:id="114" w:author="Merrill, David CIV" w:date="2018-10-24T09:07:00Z">
        <w:r w:rsidR="00487D7C">
          <w:t xml:space="preserve"> </w:t>
        </w:r>
      </w:ins>
      <w:r w:rsidR="001F0FB3">
        <w:t>AIS AtoN</w:t>
      </w:r>
      <w:del w:id="115" w:author="Merrill, David CIV" w:date="2018-10-24T10:49:00Z">
        <w:r w:rsidR="001F0FB3" w:rsidDel="005C71F2">
          <w:delText xml:space="preserve"> (real and synthetic)</w:delText>
        </w:r>
      </w:del>
      <w:del w:id="116" w:author="Merrill, David CIV" w:date="2018-10-24T10:52:00Z">
        <w:r w:rsidR="001F0FB3" w:rsidDel="005C71F2">
          <w:rPr>
            <w:spacing w:val="-5"/>
          </w:rPr>
          <w:delText xml:space="preserve"> </w:delText>
        </w:r>
      </w:del>
      <w:r w:rsidR="001F0FB3">
        <w:t>;</w:t>
      </w:r>
    </w:p>
    <w:p w14:paraId="7C693393" w14:textId="561A7EC8" w:rsidR="00D02611" w:rsidRDefault="001F0FB3">
      <w:pPr>
        <w:pStyle w:val="Listeavsnitt"/>
        <w:numPr>
          <w:ilvl w:val="0"/>
          <w:numId w:val="12"/>
        </w:numPr>
        <w:tabs>
          <w:tab w:val="left" w:pos="571"/>
          <w:tab w:val="left" w:pos="572"/>
        </w:tabs>
        <w:ind w:left="572"/>
      </w:pPr>
      <w:r>
        <w:t>the need to maintain situational awareness by comparing electronic and non‐electronic</w:t>
      </w:r>
      <w:r>
        <w:rPr>
          <w:spacing w:val="-14"/>
        </w:rPr>
        <w:t xml:space="preserve"> </w:t>
      </w:r>
      <w:r>
        <w:t>means</w:t>
      </w:r>
      <w:ins w:id="117" w:author="Merrill, David CIV" w:date="2018-10-24T10:54:00Z">
        <w:r w:rsidR="004736FD" w:rsidRPr="004736FD">
          <w:t xml:space="preserve"> </w:t>
        </w:r>
        <w:r w:rsidR="004736FD">
          <w:t>and avoidance of reliance on single sources of</w:t>
        </w:r>
        <w:r w:rsidR="004736FD">
          <w:rPr>
            <w:spacing w:val="-6"/>
          </w:rPr>
          <w:t xml:space="preserve"> </w:t>
        </w:r>
        <w:r w:rsidR="004736FD">
          <w:t>information</w:t>
        </w:r>
      </w:ins>
      <w:r>
        <w:t>;</w:t>
      </w:r>
    </w:p>
    <w:p w14:paraId="6AEC8A55" w14:textId="78825CC6" w:rsidR="00D02611" w:rsidDel="004736FD" w:rsidRDefault="001F0FB3">
      <w:pPr>
        <w:pStyle w:val="Listeavsnitt"/>
        <w:numPr>
          <w:ilvl w:val="0"/>
          <w:numId w:val="12"/>
        </w:numPr>
        <w:tabs>
          <w:tab w:val="left" w:pos="571"/>
          <w:tab w:val="left" w:pos="572"/>
        </w:tabs>
        <w:ind w:left="572"/>
        <w:rPr>
          <w:del w:id="118" w:author="Merrill, David CIV" w:date="2018-10-24T10:56:00Z"/>
        </w:rPr>
      </w:pPr>
      <w:del w:id="119" w:author="Merrill, David CIV" w:date="2018-10-24T10:56:00Z">
        <w:r w:rsidDel="004736FD">
          <w:delText>the need to avoid target</w:delText>
        </w:r>
        <w:r w:rsidDel="004736FD">
          <w:rPr>
            <w:spacing w:val="-3"/>
          </w:rPr>
          <w:delText xml:space="preserve"> </w:delText>
        </w:r>
        <w:commentRangeStart w:id="120"/>
        <w:r w:rsidDel="004736FD">
          <w:delText>fixation</w:delText>
        </w:r>
        <w:commentRangeEnd w:id="120"/>
        <w:r w:rsidR="004736FD" w:rsidDel="004736FD">
          <w:rPr>
            <w:rStyle w:val="Merknadsreferanse"/>
          </w:rPr>
          <w:commentReference w:id="120"/>
        </w:r>
        <w:r w:rsidDel="004736FD">
          <w:delText>;</w:delText>
        </w:r>
      </w:del>
    </w:p>
    <w:p w14:paraId="0F83C981" w14:textId="7A26E084" w:rsidR="00D02611" w:rsidRDefault="001F0FB3">
      <w:pPr>
        <w:pStyle w:val="Listeavsnitt"/>
        <w:numPr>
          <w:ilvl w:val="0"/>
          <w:numId w:val="12"/>
        </w:numPr>
        <w:tabs>
          <w:tab w:val="left" w:pos="571"/>
          <w:tab w:val="left" w:pos="572"/>
        </w:tabs>
        <w:ind w:left="572"/>
      </w:pPr>
      <w:r>
        <w:t xml:space="preserve">be aware of cluttering </w:t>
      </w:r>
      <w:ins w:id="121" w:author="Merrill, David CIV" w:date="2018-10-24T11:02:00Z">
        <w:r w:rsidR="004736FD">
          <w:t>e</w:t>
        </w:r>
      </w:ins>
      <w:del w:id="122" w:author="Merrill, David CIV" w:date="2018-10-24T10:56:00Z">
        <w:r w:rsidDel="004736FD">
          <w:delText>a</w:delText>
        </w:r>
      </w:del>
      <w:r>
        <w:t>ffect caused by too many AIS</w:t>
      </w:r>
      <w:r>
        <w:rPr>
          <w:spacing w:val="-7"/>
        </w:rPr>
        <w:t xml:space="preserve"> </w:t>
      </w:r>
      <w:commentRangeStart w:id="123"/>
      <w:r w:rsidR="00D56D47">
        <w:rPr>
          <w:spacing w:val="-7"/>
        </w:rPr>
        <w:t>targets</w:t>
      </w:r>
      <w:commentRangeEnd w:id="123"/>
      <w:r w:rsidR="00D56D47">
        <w:rPr>
          <w:rStyle w:val="Merknadsreferanse"/>
        </w:rPr>
        <w:commentReference w:id="123"/>
      </w:r>
      <w:r w:rsidR="00D56D47">
        <w:rPr>
          <w:spacing w:val="-7"/>
        </w:rPr>
        <w:t xml:space="preserve"> </w:t>
      </w:r>
      <w:r w:rsidRPr="00D56D47">
        <w:rPr>
          <w:strike/>
        </w:rPr>
        <w:t>information</w:t>
      </w:r>
      <w:r>
        <w:t>;</w:t>
      </w:r>
    </w:p>
    <w:p w14:paraId="4DD61F9F" w14:textId="34053D00" w:rsidR="00D02611" w:rsidRDefault="001F0FB3">
      <w:pPr>
        <w:pStyle w:val="Listeavsnitt"/>
        <w:numPr>
          <w:ilvl w:val="0"/>
          <w:numId w:val="12"/>
        </w:numPr>
        <w:tabs>
          <w:tab w:val="left" w:pos="571"/>
          <w:tab w:val="left" w:pos="572"/>
        </w:tabs>
        <w:ind w:right="1437" w:hanging="424"/>
        <w:rPr>
          <w:ins w:id="124" w:author="Merrill, David CIV" w:date="2018-10-24T11:06:00Z"/>
        </w:rPr>
      </w:pPr>
      <w:r>
        <w:t>many systems, including AIS, are GNSS dependent for position and timing and subject to the same vulnerabilities.</w:t>
      </w:r>
    </w:p>
    <w:p w14:paraId="480201CA" w14:textId="77777777" w:rsidR="00743FC3" w:rsidRDefault="00743FC3">
      <w:pPr>
        <w:pStyle w:val="Listeavsnitt"/>
        <w:numPr>
          <w:ilvl w:val="0"/>
          <w:numId w:val="12"/>
        </w:numPr>
        <w:tabs>
          <w:tab w:val="left" w:pos="571"/>
          <w:tab w:val="left" w:pos="572"/>
        </w:tabs>
        <w:ind w:right="1437" w:hanging="424"/>
      </w:pPr>
    </w:p>
    <w:p w14:paraId="2A87F4B9" w14:textId="77777777" w:rsidR="00D02611" w:rsidRDefault="00107938">
      <w:pPr>
        <w:pStyle w:val="Overskrift2"/>
        <w:tabs>
          <w:tab w:val="left" w:pos="997"/>
        </w:tabs>
        <w:ind w:left="147" w:firstLine="0"/>
      </w:pPr>
      <w:r>
        <w:rPr>
          <w:noProof/>
          <w:lang w:val="nb-NO" w:eastAsia="nb-NO"/>
        </w:rPr>
        <mc:AlternateContent>
          <mc:Choice Requires="wps">
            <w:drawing>
              <wp:anchor distT="0" distB="0" distL="0" distR="0" simplePos="0" relativeHeight="251654144" behindDoc="1" locked="0" layoutInCell="1" allowOverlap="1" wp14:anchorId="194A6B8D" wp14:editId="570CBD10">
                <wp:simplePos x="0" y="0"/>
                <wp:positionH relativeFrom="page">
                  <wp:posOffset>556895</wp:posOffset>
                </wp:positionH>
                <wp:positionV relativeFrom="paragraph">
                  <wp:posOffset>348615</wp:posOffset>
                </wp:positionV>
                <wp:extent cx="939165" cy="0"/>
                <wp:effectExtent l="13970" t="5080" r="8890" b="13970"/>
                <wp:wrapTopAndBottom/>
                <wp:docPr id="3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3EC3FFB" id="Line 24"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" strokecolor="#575756" strokeweight=".48pt">
                <w10:wrap type="topAndBottom" anchorx="page"/>
              </v:line>
            </w:pict>
          </mc:Fallback>
        </mc:AlternateContent>
      </w:r>
      <w:bookmarkStart w:id="125" w:name="_TOC_250020"/>
      <w:bookmarkEnd w:id="125"/>
      <w:r w:rsidR="001F0FB3">
        <w:rPr>
          <w:color w:val="407DC9"/>
        </w:rPr>
        <w:t>5.2.</w:t>
      </w:r>
      <w:r w:rsidR="001F0FB3">
        <w:rPr>
          <w:color w:val="407DC9"/>
        </w:rPr>
        <w:tab/>
        <w:t>BENEFITS</w:t>
      </w:r>
    </w:p>
    <w:p w14:paraId="3CC42E81" w14:textId="524BACA9" w:rsidR="00D02611" w:rsidRDefault="001F0FB3">
      <w:pPr>
        <w:pStyle w:val="Brdtekst"/>
        <w:spacing w:before="30"/>
      </w:pPr>
      <w:r>
        <w:t>Some of the potential benefits of virtual AtoN in enhancing safety</w:t>
      </w:r>
      <w:ins w:id="126" w:author="Merrill, David CIV" w:date="2018-10-24T11:21:00Z">
        <w:r w:rsidR="00DE399F">
          <w:t xml:space="preserve"> and</w:t>
        </w:r>
      </w:ins>
      <w:del w:id="127" w:author="Merrill, David CIV" w:date="2018-10-24T11:21:00Z">
        <w:r w:rsidDel="00DE399F">
          <w:delText>,</w:delText>
        </w:r>
      </w:del>
      <w:r>
        <w:t xml:space="preserve"> environment</w:t>
      </w:r>
      <w:ins w:id="128" w:author="Merrill, David CIV" w:date="2018-10-24T11:20:00Z">
        <w:r w:rsidR="00DE399F">
          <w:t xml:space="preserve"> protections</w:t>
        </w:r>
      </w:ins>
      <w:r w:rsidR="00D56D47">
        <w:t xml:space="preserve">. </w:t>
      </w:r>
      <w:commentRangeStart w:id="129"/>
      <w:r w:rsidR="00D56D47">
        <w:t>Other benefits</w:t>
      </w:r>
      <w:del w:id="130" w:author="Merrill, David CIV" w:date="2018-10-24T11:21:00Z">
        <w:r w:rsidDel="00DE399F">
          <w:delText xml:space="preserve"> and security</w:delText>
        </w:r>
      </w:del>
      <w:r>
        <w:t xml:space="preserve"> </w:t>
      </w:r>
      <w:commentRangeEnd w:id="129"/>
      <w:r w:rsidR="00D56D47">
        <w:rPr>
          <w:rStyle w:val="Merknadsreferanse"/>
        </w:rPr>
        <w:commentReference w:id="129"/>
      </w:r>
      <w:r>
        <w:t>are:</w:t>
      </w:r>
    </w:p>
    <w:p w14:paraId="4D38E7C6" w14:textId="77777777" w:rsidR="00D02611" w:rsidRDefault="001F0FB3">
      <w:pPr>
        <w:pStyle w:val="Listeavsnitt"/>
        <w:numPr>
          <w:ilvl w:val="0"/>
          <w:numId w:val="12"/>
        </w:numPr>
        <w:tabs>
          <w:tab w:val="left" w:pos="571"/>
          <w:tab w:val="left" w:pos="572"/>
        </w:tabs>
        <w:spacing w:before="119"/>
        <w:ind w:left="572"/>
      </w:pPr>
      <w:r>
        <w:t>timely notification;</w:t>
      </w:r>
    </w:p>
    <w:p w14:paraId="1B2079C3" w14:textId="037562A3" w:rsidR="00D02611" w:rsidRDefault="001F0FB3">
      <w:pPr>
        <w:pStyle w:val="Listeavsnitt"/>
        <w:numPr>
          <w:ilvl w:val="0"/>
          <w:numId w:val="12"/>
        </w:numPr>
        <w:tabs>
          <w:tab w:val="left" w:pos="571"/>
          <w:tab w:val="left" w:pos="572"/>
        </w:tabs>
        <w:spacing w:before="121"/>
        <w:ind w:left="572"/>
      </w:pPr>
      <w:r>
        <w:t xml:space="preserve">ease </w:t>
      </w:r>
      <w:del w:id="131" w:author="Merrill, David CIV" w:date="2018-10-24T11:04:00Z">
        <w:r w:rsidDel="00743FC3">
          <w:delText>and accuracy</w:delText>
        </w:r>
      </w:del>
      <w:r>
        <w:t xml:space="preserve"> of presentation, where displayed</w:t>
      </w:r>
      <w:r>
        <w:rPr>
          <w:spacing w:val="-4"/>
        </w:rPr>
        <w:t xml:space="preserve"> </w:t>
      </w:r>
      <w:r>
        <w:t>graphically;</w:t>
      </w:r>
    </w:p>
    <w:p w14:paraId="47EBF7B8" w14:textId="7444AF29" w:rsidR="00D02611" w:rsidRDefault="001F0FB3">
      <w:pPr>
        <w:pStyle w:val="Listeavsnitt"/>
        <w:numPr>
          <w:ilvl w:val="0"/>
          <w:numId w:val="12"/>
        </w:numPr>
        <w:tabs>
          <w:tab w:val="left" w:pos="571"/>
          <w:tab w:val="left" w:pos="572"/>
        </w:tabs>
        <w:spacing w:before="119"/>
        <w:ind w:hanging="424"/>
      </w:pPr>
      <w:del w:id="132" w:author="Merrill, David CIV" w:date="2018-10-24T11:11:00Z">
        <w:r w:rsidDel="00743FC3">
          <w:delText>ease and speed</w:delText>
        </w:r>
      </w:del>
      <w:ins w:id="133" w:author="Merrill, David CIV" w:date="2018-10-24T11:11:00Z">
        <w:r w:rsidR="00743FC3">
          <w:t>quick</w:t>
        </w:r>
      </w:ins>
      <w:del w:id="134" w:author="Merrill, David CIV" w:date="2018-10-24T11:11:00Z">
        <w:r w:rsidDel="00743FC3">
          <w:delText xml:space="preserve"> of</w:delText>
        </w:r>
      </w:del>
      <w:r>
        <w:rPr>
          <w:spacing w:val="-3"/>
        </w:rPr>
        <w:t xml:space="preserve"> </w:t>
      </w:r>
      <w:r>
        <w:t>deployment;</w:t>
      </w:r>
    </w:p>
    <w:p w14:paraId="428B2B6E" w14:textId="77777777" w:rsidR="00D02611" w:rsidRDefault="001F0FB3">
      <w:pPr>
        <w:pStyle w:val="Listeavsnitt"/>
        <w:numPr>
          <w:ilvl w:val="0"/>
          <w:numId w:val="12"/>
        </w:numPr>
        <w:tabs>
          <w:tab w:val="left" w:pos="571"/>
          <w:tab w:val="left" w:pos="572"/>
        </w:tabs>
        <w:spacing w:before="121"/>
        <w:ind w:hanging="424"/>
      </w:pPr>
      <w:r>
        <w:t>direct delivery to navigational systems; limited to relevant</w:t>
      </w:r>
      <w:r>
        <w:rPr>
          <w:spacing w:val="-7"/>
        </w:rPr>
        <w:t xml:space="preserve"> </w:t>
      </w:r>
      <w:r>
        <w:t>area;</w:t>
      </w:r>
    </w:p>
    <w:p w14:paraId="700DEFC7" w14:textId="77777777" w:rsidR="00D02611" w:rsidRDefault="001F0FB3">
      <w:pPr>
        <w:pStyle w:val="Listeavsnitt"/>
        <w:numPr>
          <w:ilvl w:val="0"/>
          <w:numId w:val="12"/>
        </w:numPr>
        <w:tabs>
          <w:tab w:val="left" w:pos="571"/>
          <w:tab w:val="left" w:pos="572"/>
        </w:tabs>
        <w:ind w:hanging="424"/>
      </w:pPr>
      <w:r>
        <w:t>information readily apparent to the</w:t>
      </w:r>
      <w:r>
        <w:rPr>
          <w:spacing w:val="-5"/>
        </w:rPr>
        <w:t xml:space="preserve"> </w:t>
      </w:r>
      <w:r>
        <w:t>user;</w:t>
      </w:r>
    </w:p>
    <w:p w14:paraId="61B496CF" w14:textId="56C53DED" w:rsidR="00D02611" w:rsidDel="00DE399F" w:rsidRDefault="001F0FB3">
      <w:pPr>
        <w:pStyle w:val="Listeavsnitt"/>
        <w:numPr>
          <w:ilvl w:val="0"/>
          <w:numId w:val="12"/>
        </w:numPr>
        <w:tabs>
          <w:tab w:val="left" w:pos="571"/>
          <w:tab w:val="left" w:pos="572"/>
        </w:tabs>
        <w:spacing w:before="119"/>
        <w:ind w:hanging="424"/>
        <w:rPr>
          <w:del w:id="135" w:author="Merrill, David CIV" w:date="2018-10-24T11:22:00Z"/>
        </w:rPr>
      </w:pPr>
      <w:del w:id="136" w:author="Merrill, David CIV" w:date="2018-10-24T11:22:00Z">
        <w:r w:rsidDel="00DE399F">
          <w:delText>avoidance of misinterpretation through use of standardised symbology and IMO</w:delText>
        </w:r>
        <w:r w:rsidDel="00DE399F">
          <w:rPr>
            <w:spacing w:val="-10"/>
          </w:rPr>
          <w:delText xml:space="preserve"> </w:delText>
        </w:r>
        <w:commentRangeStart w:id="137"/>
        <w:r w:rsidDel="00DE399F">
          <w:delText>phraseology</w:delText>
        </w:r>
      </w:del>
      <w:commentRangeEnd w:id="137"/>
      <w:r w:rsidR="00DE399F">
        <w:rPr>
          <w:rStyle w:val="Merknadsreferanse"/>
        </w:rPr>
        <w:commentReference w:id="137"/>
      </w:r>
      <w:del w:id="138" w:author="Merrill, David CIV" w:date="2018-10-24T11:22:00Z">
        <w:r w:rsidDel="00DE399F">
          <w:delText>;</w:delText>
        </w:r>
      </w:del>
    </w:p>
    <w:p w14:paraId="680A643B" w14:textId="7EA2BDC8" w:rsidR="00D02611" w:rsidRDefault="001F0FB3">
      <w:pPr>
        <w:pStyle w:val="Listeavsnitt"/>
        <w:numPr>
          <w:ilvl w:val="0"/>
          <w:numId w:val="12"/>
        </w:numPr>
        <w:tabs>
          <w:tab w:val="left" w:pos="571"/>
          <w:tab w:val="left" w:pos="572"/>
        </w:tabs>
        <w:spacing w:before="121"/>
        <w:ind w:hanging="424"/>
      </w:pPr>
      <w:r>
        <w:t xml:space="preserve">easily </w:t>
      </w:r>
      <w:ins w:id="139" w:author="Merrill, David CIV" w:date="2018-10-24T11:24:00Z">
        <w:r w:rsidR="009F6D15">
          <w:t xml:space="preserve">deployed / </w:t>
        </w:r>
      </w:ins>
      <w:r>
        <w:t>changed /</w:t>
      </w:r>
      <w:r>
        <w:rPr>
          <w:spacing w:val="-3"/>
        </w:rPr>
        <w:t xml:space="preserve"> </w:t>
      </w:r>
      <w:r>
        <w:t>amended</w:t>
      </w:r>
      <w:ins w:id="140" w:author="Merrill, David CIV" w:date="2018-10-24T11:24:00Z">
        <w:r w:rsidR="009F6D15">
          <w:t xml:space="preserve"> depending on the situation (storms, marine incidents, etc</w:t>
        </w:r>
      </w:ins>
      <w:r>
        <w:t>;</w:t>
      </w:r>
    </w:p>
    <w:p w14:paraId="71B40DE3" w14:textId="77777777" w:rsidR="00D02611" w:rsidRDefault="001F0FB3">
      <w:pPr>
        <w:pStyle w:val="Listeavsnitt"/>
        <w:numPr>
          <w:ilvl w:val="0"/>
          <w:numId w:val="12"/>
        </w:numPr>
        <w:tabs>
          <w:tab w:val="left" w:pos="571"/>
          <w:tab w:val="left" w:pos="572"/>
        </w:tabs>
        <w:spacing w:before="119"/>
        <w:ind w:hanging="424"/>
      </w:pPr>
      <w:r>
        <w:t>low cost to install and</w:t>
      </w:r>
      <w:r>
        <w:rPr>
          <w:spacing w:val="-2"/>
        </w:rPr>
        <w:t xml:space="preserve"> </w:t>
      </w:r>
      <w:r>
        <w:t>maintain;</w:t>
      </w:r>
    </w:p>
    <w:p w14:paraId="2385B13B" w14:textId="7BA993B2" w:rsidR="00D02611" w:rsidRDefault="001F0FB3">
      <w:pPr>
        <w:pStyle w:val="Listeavsnitt"/>
        <w:numPr>
          <w:ilvl w:val="0"/>
          <w:numId w:val="12"/>
        </w:numPr>
        <w:tabs>
          <w:tab w:val="left" w:pos="571"/>
          <w:tab w:val="left" w:pos="572"/>
        </w:tabs>
        <w:spacing w:before="121"/>
        <w:ind w:hanging="424"/>
      </w:pPr>
      <w:r>
        <w:t xml:space="preserve">marking where physical </w:t>
      </w:r>
      <w:ins w:id="141" w:author="Merrill, David CIV" w:date="2018-10-24T09:28:00Z">
        <w:r w:rsidR="0037785B">
          <w:t xml:space="preserve">or real AIS </w:t>
        </w:r>
      </w:ins>
      <w:r>
        <w:t>AtoN is not</w:t>
      </w:r>
      <w:r>
        <w:rPr>
          <w:spacing w:val="-3"/>
        </w:rPr>
        <w:t xml:space="preserve"> </w:t>
      </w:r>
      <w:r>
        <w:t>practical.</w:t>
      </w:r>
    </w:p>
    <w:p w14:paraId="5AECF056" w14:textId="77777777" w:rsidR="00D02611" w:rsidRDefault="00107938">
      <w:pPr>
        <w:pStyle w:val="Overskrift1"/>
        <w:numPr>
          <w:ilvl w:val="0"/>
          <w:numId w:val="13"/>
        </w:numPr>
        <w:tabs>
          <w:tab w:val="left" w:pos="856"/>
          <w:tab w:val="left" w:pos="857"/>
        </w:tabs>
        <w:spacing w:before="238"/>
        <w:ind w:hanging="709"/>
      </w:pPr>
      <w:r>
        <w:rPr>
          <w:noProof/>
          <w:lang w:val="nb-NO" w:eastAsia="nb-NO"/>
        </w:rPr>
        <mc:AlternateContent>
          <mc:Choice Requires="wps">
            <w:drawing>
              <wp:anchor distT="0" distB="0" distL="0" distR="0" simplePos="0" relativeHeight="251655168" behindDoc="1" locked="0" layoutInCell="1" allowOverlap="1" wp14:anchorId="1EBDFB89" wp14:editId="79677FBF">
                <wp:simplePos x="0" y="0"/>
                <wp:positionH relativeFrom="page">
                  <wp:posOffset>556895</wp:posOffset>
                </wp:positionH>
                <wp:positionV relativeFrom="paragraph">
                  <wp:posOffset>445135</wp:posOffset>
                </wp:positionV>
                <wp:extent cx="937260" cy="0"/>
                <wp:effectExtent l="13970" t="6985" r="10795" b="12065"/>
                <wp:wrapTopAndBottom/>
                <wp:docPr id="3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0DFF1F4" id="Line 2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05pt" to="117.65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BIQ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" strokecolor="#00558d" strokeweight=".96pt">
                <w10:wrap type="topAndBottom" anchorx="page"/>
              </v:line>
            </w:pict>
          </mc:Fallback>
        </mc:AlternateContent>
      </w:r>
      <w:bookmarkStart w:id="142" w:name="_TOC_250019"/>
      <w:r w:rsidR="001F0FB3">
        <w:rPr>
          <w:color w:val="407DC9"/>
        </w:rPr>
        <w:t>TECHNICAL DEPLOY</w:t>
      </w:r>
      <w:del w:id="143" w:author="Merrill, David CIV" w:date="2018-10-24T05:11:00Z">
        <w:r w:rsidR="001F0FB3" w:rsidDel="005302C1">
          <w:rPr>
            <w:color w:val="407DC9"/>
          </w:rPr>
          <w:delText>A</w:delText>
        </w:r>
      </w:del>
      <w:r w:rsidR="001F0FB3">
        <w:rPr>
          <w:color w:val="407DC9"/>
        </w:rPr>
        <w:t>MENT OF VIRTUAL</w:t>
      </w:r>
      <w:r w:rsidR="001F0FB3">
        <w:rPr>
          <w:color w:val="407DC9"/>
          <w:spacing w:val="-2"/>
        </w:rPr>
        <w:t xml:space="preserve"> </w:t>
      </w:r>
      <w:bookmarkEnd w:id="142"/>
      <w:r w:rsidR="001F0FB3">
        <w:rPr>
          <w:color w:val="407DC9"/>
        </w:rPr>
        <w:t>ATON</w:t>
      </w:r>
    </w:p>
    <w:p w14:paraId="4ECCED28" w14:textId="77777777" w:rsidR="00D02611" w:rsidRDefault="001F0FB3">
      <w:pPr>
        <w:pStyle w:val="Brdtekst"/>
        <w:spacing w:before="90"/>
        <w:ind w:right="562"/>
      </w:pPr>
      <w:r>
        <w:t>Information from the virtual AtoN services should be broadcast to shipboard receivers by more than one means. The navigation information provided for virtual AIS AtoN must be repeated in MSI broadcasts to assure that all mariners receive safety information. Virtual AIS AtoN messages should include a reference to identify the associated MSI message. Reference could be provided in the Message 21 field ‘Name of AtoN Extension’. (see Reference [20].) The ‘Name of AtoN Extension’ needs to be considered on a wider scale when developing new message definitions for virtual AtoN delivery. (See section 8.</w:t>
      </w:r>
      <w:commentRangeStart w:id="144"/>
      <w:r>
        <w:t>1</w:t>
      </w:r>
      <w:commentRangeEnd w:id="144"/>
      <w:r w:rsidR="001E6457">
        <w:rPr>
          <w:rStyle w:val="Merknadsreferanse"/>
        </w:rPr>
        <w:commentReference w:id="144"/>
      </w:r>
      <w:r>
        <w:t>)</w:t>
      </w:r>
    </w:p>
    <w:p w14:paraId="26B2F02C" w14:textId="54D94BFD" w:rsidR="00D02611" w:rsidRDefault="001F0FB3">
      <w:pPr>
        <w:pStyle w:val="Brdtekst"/>
        <w:spacing w:before="120"/>
        <w:ind w:right="411"/>
      </w:pPr>
      <w:r>
        <w:t>The navigation information needs to be displayed on Electronic Chart Display &amp; Information System (ECDIS), Electronic Chart System (ECS) and on radar equipment</w:t>
      </w:r>
      <w:r w:rsidR="008B152E">
        <w:t xml:space="preserve"> </w:t>
      </w:r>
      <w:commentRangeStart w:id="145"/>
      <w:r w:rsidR="008B152E">
        <w:t>based on the latest IMO, IEC and ITU standards</w:t>
      </w:r>
      <w:commentRangeEnd w:id="145"/>
      <w:r w:rsidR="008B152E">
        <w:rPr>
          <w:rStyle w:val="Merknadsreferanse"/>
        </w:rPr>
        <w:commentReference w:id="145"/>
      </w:r>
      <w:r>
        <w:t xml:space="preserve">. These displays should indicate the information graphically as well as provide text display of detailed information </w:t>
      </w:r>
      <w:r w:rsidRPr="006619AD">
        <w:rPr>
          <w:strike/>
        </w:rPr>
        <w:t>when available</w:t>
      </w:r>
      <w:r>
        <w:t xml:space="preserve"> in addition to the graphic.</w:t>
      </w:r>
    </w:p>
    <w:p w14:paraId="39B49D41" w14:textId="77777777" w:rsidR="00D02611" w:rsidRDefault="001F0FB3">
      <w:pPr>
        <w:pStyle w:val="Brdtekst"/>
        <w:spacing w:before="121"/>
        <w:ind w:right="467"/>
      </w:pPr>
      <w:r>
        <w:t>There may be a limit to the number of virtual AtoN and / or their reporting interval (update rate) that can be in the same area due to limitations in the capacity of the communication link. There may also be a limitation on the shipboard processing capability.</w:t>
      </w:r>
    </w:p>
    <w:p w14:paraId="4174FF73" w14:textId="094E105F" w:rsidR="00D02611" w:rsidRDefault="001F0FB3" w:rsidP="00DE6FC6">
      <w:pPr>
        <w:pStyle w:val="Brdtekst"/>
        <w:spacing w:before="119"/>
        <w:ind w:right="564"/>
      </w:pPr>
      <w:r>
        <w:t>To mark areas, AIS binary application specific messages</w:t>
      </w:r>
      <w:r w:rsidR="00DE6FC6">
        <w:t xml:space="preserve"> (ASM)</w:t>
      </w:r>
      <w:r>
        <w:t xml:space="preserve"> may be used, rather than multiple virtual AIS AtoN (Message 21). There is a limit to the number of virtual AIS AtoN that can be in the same area due to available</w:t>
      </w:r>
      <w:r w:rsidR="00DE6FC6">
        <w:t xml:space="preserve"> t</w:t>
      </w:r>
      <w:r>
        <w:t>imeslots in the AIS system. Multiple virtual AIS AtoN (Message 21) could increase clutter on the display. The authority needs to be aware that the number of MMSI available for use by AIS AtoN is a finite resource (1000 per designated area code) and for this reason another means of unique identification, linking virtual AtoN to relevant MSI or chart objects may need to be considered in the future.</w:t>
      </w:r>
    </w:p>
    <w:p w14:paraId="4078C80D" w14:textId="5E3660FA" w:rsidR="00D02611" w:rsidRDefault="001F0FB3">
      <w:pPr>
        <w:pStyle w:val="Brdtekst"/>
        <w:spacing w:before="121"/>
        <w:ind w:right="467"/>
      </w:pPr>
      <w:r>
        <w:t>MMSI numbers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r w:rsidR="008B152E">
        <w:t xml:space="preserve"> </w:t>
      </w:r>
      <w:commentRangeStart w:id="146"/>
      <w:r w:rsidR="008B152E">
        <w:t>Authority should consider broadcasting from more than one AIS base station for assuring some redundancy.</w:t>
      </w:r>
      <w:commentRangeEnd w:id="146"/>
      <w:r w:rsidR="008B152E">
        <w:rPr>
          <w:rStyle w:val="Merknadsreferanse"/>
        </w:rPr>
        <w:commentReference w:id="146"/>
      </w:r>
    </w:p>
    <w:p w14:paraId="749F7C6D" w14:textId="77777777" w:rsidR="00D02611" w:rsidRDefault="00D02611">
      <w:pPr>
        <w:pStyle w:val="Brdtekst"/>
        <w:spacing w:before="7"/>
        <w:ind w:left="0"/>
        <w:rPr>
          <w:sz w:val="19"/>
        </w:rPr>
      </w:pPr>
    </w:p>
    <w:p w14:paraId="25755C68"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56192" behindDoc="1" locked="0" layoutInCell="1" allowOverlap="1" wp14:anchorId="129CBF72" wp14:editId="22693209">
                <wp:simplePos x="0" y="0"/>
                <wp:positionH relativeFrom="page">
                  <wp:posOffset>556895</wp:posOffset>
                </wp:positionH>
                <wp:positionV relativeFrom="paragraph">
                  <wp:posOffset>294005</wp:posOffset>
                </wp:positionV>
                <wp:extent cx="937260" cy="0"/>
                <wp:effectExtent l="13970" t="10795" r="10795" b="8255"/>
                <wp:wrapTopAndBottom/>
                <wp:docPr id="3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7CEF7F3"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Mt+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U0mUZI&#10;4g52tOWSoSzz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PlQy34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47" w:name="_TOC_250018"/>
      <w:r w:rsidR="001F0FB3">
        <w:rPr>
          <w:color w:val="407DC9"/>
        </w:rPr>
        <w:t>REGULATORY</w:t>
      </w:r>
      <w:r w:rsidR="001F0FB3">
        <w:rPr>
          <w:color w:val="407DC9"/>
          <w:spacing w:val="-1"/>
        </w:rPr>
        <w:t xml:space="preserve"> </w:t>
      </w:r>
      <w:bookmarkEnd w:id="147"/>
      <w:r w:rsidR="001F0FB3">
        <w:rPr>
          <w:color w:val="407DC9"/>
        </w:rPr>
        <w:t>ISSUES</w:t>
      </w:r>
    </w:p>
    <w:p w14:paraId="2266D088" w14:textId="77777777" w:rsidR="00D02611" w:rsidRDefault="001F0FB3">
      <w:pPr>
        <w:pStyle w:val="Overskrift2"/>
        <w:numPr>
          <w:ilvl w:val="1"/>
          <w:numId w:val="13"/>
        </w:numPr>
        <w:tabs>
          <w:tab w:val="left" w:pos="997"/>
          <w:tab w:val="left" w:pos="998"/>
        </w:tabs>
        <w:spacing w:before="90" w:after="131"/>
      </w:pPr>
      <w:bookmarkStart w:id="148" w:name="_TOC_250017"/>
      <w:r>
        <w:rPr>
          <w:color w:val="407DC9"/>
        </w:rPr>
        <w:t>AUTHORITY TO</w:t>
      </w:r>
      <w:r>
        <w:rPr>
          <w:color w:val="407DC9"/>
          <w:spacing w:val="-3"/>
        </w:rPr>
        <w:t xml:space="preserve"> </w:t>
      </w:r>
      <w:bookmarkEnd w:id="148"/>
      <w:r>
        <w:rPr>
          <w:color w:val="407DC9"/>
        </w:rPr>
        <w:t>DEPLOY</w:t>
      </w:r>
    </w:p>
    <w:p w14:paraId="5D5AC793" w14:textId="77777777" w:rsidR="00D02611" w:rsidRDefault="00107938">
      <w:pPr>
        <w:pStyle w:val="Brdtekst"/>
        <w:spacing w:line="20" w:lineRule="exact"/>
        <w:ind w:left="112"/>
        <w:rPr>
          <w:sz w:val="2"/>
        </w:rPr>
      </w:pPr>
      <w:r>
        <w:rPr>
          <w:noProof/>
          <w:sz w:val="2"/>
          <w:lang w:val="nb-NO" w:eastAsia="nb-NO"/>
        </w:rPr>
        <mc:AlternateContent>
          <mc:Choice Requires="wpg">
            <w:drawing>
              <wp:inline distT="0" distB="0" distL="0" distR="0" wp14:anchorId="38B150E5" wp14:editId="057941ED">
                <wp:extent cx="939165" cy="6350"/>
                <wp:effectExtent l="10795" t="5715" r="12065" b="6985"/>
                <wp:docPr id="3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34" name="Line 21"/>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A5CA47F" id="Group 20"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">
                <v:line id="Line 21"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" strokecolor="#575756" strokeweight=".48pt"/>
                <w10:anchorlock/>
              </v:group>
            </w:pict>
          </mc:Fallback>
        </mc:AlternateContent>
      </w:r>
    </w:p>
    <w:p w14:paraId="7EA727E4" w14:textId="77777777" w:rsidR="00D02611" w:rsidRDefault="001F0FB3">
      <w:pPr>
        <w:pStyle w:val="Brdtekst"/>
        <w:spacing w:before="49"/>
        <w:ind w:right="612" w:hanging="1"/>
      </w:pPr>
      <w:r>
        <w:t>SOLAS Chapter V Regulation 13 (Establishment and operation of aids to navigation) states, in part, that ‘each Contracting Government undertakes to provide, as it deems practical and necessary, either individually or in co‐ operation with other Contracting Governments, such aids to navigation as the volume of traffic justifies and the degree of risk requires.’</w:t>
      </w:r>
    </w:p>
    <w:p w14:paraId="6DB25FB2" w14:textId="77356555" w:rsidR="00D02611" w:rsidRDefault="001F0FB3">
      <w:pPr>
        <w:pStyle w:val="Brdtekst"/>
        <w:spacing w:before="120"/>
        <w:ind w:right="416"/>
      </w:pPr>
      <w:r>
        <w:t xml:space="preserve">Under SOLAS, Contracting Governments are obliged to provide aids to navigation, subject to IALA Recommendations and Guidelines and based on the navigational requirements for waters under their jurisdiction. However, SOLAS allows administrations significant discretion in determining what would be an appropriate mix of visual, radio and </w:t>
      </w:r>
      <w:commentRangeStart w:id="149"/>
      <w:r w:rsidR="00400A7C">
        <w:t>AIS AtoNs</w:t>
      </w:r>
      <w:commentRangeEnd w:id="149"/>
      <w:r w:rsidR="00400A7C">
        <w:rPr>
          <w:rStyle w:val="Merknadsreferanse"/>
        </w:rPr>
        <w:commentReference w:id="149"/>
      </w:r>
      <w:r w:rsidR="00400A7C">
        <w:t xml:space="preserve">, </w:t>
      </w:r>
      <w:r>
        <w:t>now virtual aids to navigation to meet the needs of mariners.</w:t>
      </w:r>
      <w:r w:rsidR="008B152E">
        <w:t xml:space="preserve"> </w:t>
      </w:r>
      <w:commentRangeStart w:id="150"/>
      <w:r w:rsidR="008B152E">
        <w:t>Some National Authorities have establish their own policies and level of service for the provision of AtoN services.</w:t>
      </w:r>
      <w:commentRangeEnd w:id="150"/>
      <w:r w:rsidR="008B152E">
        <w:rPr>
          <w:rStyle w:val="Merknadsreferanse"/>
        </w:rPr>
        <w:commentReference w:id="150"/>
      </w:r>
      <w:r w:rsidR="002B196B">
        <w:t xml:space="preserve"> </w:t>
      </w:r>
    </w:p>
    <w:p w14:paraId="6F0E11E4" w14:textId="77777777" w:rsidR="00D02611" w:rsidRDefault="001F0FB3">
      <w:pPr>
        <w:pStyle w:val="Brdtekst"/>
        <w:spacing w:before="119"/>
        <w:ind w:right="705"/>
      </w:pPr>
      <w:r>
        <w:t>Section 10 of this document is intended to assist administrations to assess the risk associated with virtual AtoN for this purpose.</w:t>
      </w:r>
    </w:p>
    <w:p w14:paraId="09D15D21" w14:textId="77777777" w:rsidR="00D02611" w:rsidRDefault="00107938">
      <w:pPr>
        <w:pStyle w:val="Overskrift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57216" behindDoc="1" locked="0" layoutInCell="1" allowOverlap="1" wp14:anchorId="17E2E7AF" wp14:editId="76DEDC18">
                <wp:simplePos x="0" y="0"/>
                <wp:positionH relativeFrom="page">
                  <wp:posOffset>556895</wp:posOffset>
                </wp:positionH>
                <wp:positionV relativeFrom="paragraph">
                  <wp:posOffset>349250</wp:posOffset>
                </wp:positionV>
                <wp:extent cx="939165" cy="0"/>
                <wp:effectExtent l="13970" t="7620" r="8890" b="11430"/>
                <wp:wrapTopAndBottom/>
                <wp:docPr id="3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D9F9424" id="Line 19"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QFf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" strokecolor="#575756" strokeweight=".48pt">
                <w10:wrap type="topAndBottom" anchorx="page"/>
              </v:line>
            </w:pict>
          </mc:Fallback>
        </mc:AlternateContent>
      </w:r>
      <w:bookmarkStart w:id="151" w:name="_TOC_250016"/>
      <w:bookmarkEnd w:id="151"/>
      <w:r w:rsidR="001F0FB3">
        <w:rPr>
          <w:color w:val="407DC9"/>
        </w:rPr>
        <w:t>CAPABILITY</w:t>
      </w:r>
    </w:p>
    <w:p w14:paraId="3FEE73DC" w14:textId="7DDAAABE" w:rsidR="00D02611" w:rsidRDefault="001F0FB3">
      <w:pPr>
        <w:pStyle w:val="Brdtekst"/>
        <w:spacing w:before="30"/>
        <w:ind w:right="411"/>
      </w:pPr>
      <w:r>
        <w:t>A Contracting Government has an obligation under SOLAS to provide AtoN. This obligation is exercised by the appropriate entity (usually a national administration). This entity should also be responsible for determining who may be permitted to deploy virtual AtoN. Typically, a VTS, Harbour Master, Rescue Co‐ordination Centre (RCC) or some other entity may have the capability to deploy virtual AtoN.</w:t>
      </w:r>
      <w:r w:rsidR="002B196B">
        <w:t xml:space="preserve"> </w:t>
      </w:r>
      <w:commentRangeStart w:id="152"/>
      <w:r w:rsidR="002B196B">
        <w:t>Further guidelines may be need</w:t>
      </w:r>
      <w:r w:rsidR="00694306">
        <w:t>ed</w:t>
      </w:r>
      <w:r w:rsidR="002B196B">
        <w:t xml:space="preserve"> to help Government manage the request from other entities to deploy Virtual AIS AtoN.</w:t>
      </w:r>
      <w:commentRangeEnd w:id="152"/>
      <w:r w:rsidR="002B196B">
        <w:rPr>
          <w:rStyle w:val="Merknadsreferanse"/>
        </w:rPr>
        <w:commentReference w:id="152"/>
      </w:r>
    </w:p>
    <w:p w14:paraId="39DF9397" w14:textId="77777777" w:rsidR="00D02611" w:rsidRDefault="001F0FB3">
      <w:pPr>
        <w:pStyle w:val="Brdtekst"/>
        <w:spacing w:before="120"/>
        <w:ind w:right="952"/>
      </w:pPr>
      <w:r>
        <w:t>The lines of authority between the Contracting Government and the entity deploying virtual AtoN should be clearly delineated. Roles and responsibilities at all levels should be clearly defined.</w:t>
      </w:r>
    </w:p>
    <w:p w14:paraId="512DEB6F" w14:textId="77777777" w:rsidR="00D02611" w:rsidRDefault="00107938">
      <w:pPr>
        <w:pStyle w:val="Overskrift2"/>
        <w:numPr>
          <w:ilvl w:val="1"/>
          <w:numId w:val="13"/>
        </w:numPr>
        <w:tabs>
          <w:tab w:val="left" w:pos="997"/>
          <w:tab w:val="left" w:pos="998"/>
        </w:tabs>
        <w:spacing w:before="119"/>
      </w:pPr>
      <w:r>
        <w:rPr>
          <w:noProof/>
          <w:lang w:val="nb-NO" w:eastAsia="nb-NO"/>
        </w:rPr>
        <mc:AlternateContent>
          <mc:Choice Requires="wps">
            <w:drawing>
              <wp:anchor distT="0" distB="0" distL="0" distR="0" simplePos="0" relativeHeight="251658240" behindDoc="1" locked="0" layoutInCell="1" allowOverlap="1" wp14:anchorId="5EAE7569" wp14:editId="65DB1E2D">
                <wp:simplePos x="0" y="0"/>
                <wp:positionH relativeFrom="page">
                  <wp:posOffset>556895</wp:posOffset>
                </wp:positionH>
                <wp:positionV relativeFrom="paragraph">
                  <wp:posOffset>347980</wp:posOffset>
                </wp:positionV>
                <wp:extent cx="939165" cy="0"/>
                <wp:effectExtent l="13970" t="10160" r="8890" b="8890"/>
                <wp:wrapTopAndBottom/>
                <wp:docPr id="3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661CA43" id="Line 18"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pt" to="117.8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" strokecolor="#575756" strokeweight=".48pt">
                <w10:wrap type="topAndBottom" anchorx="page"/>
              </v:line>
            </w:pict>
          </mc:Fallback>
        </mc:AlternateContent>
      </w:r>
      <w:bookmarkStart w:id="153" w:name="_TOC_250015"/>
      <w:bookmarkEnd w:id="153"/>
      <w:r w:rsidR="001F0FB3">
        <w:rPr>
          <w:color w:val="407DC9"/>
        </w:rPr>
        <w:t>LIABILITY</w:t>
      </w:r>
    </w:p>
    <w:p w14:paraId="69ADEA85" w14:textId="3973348C" w:rsidR="00D02611" w:rsidRDefault="001F0FB3">
      <w:pPr>
        <w:pStyle w:val="Brdtekst"/>
        <w:spacing w:before="30"/>
        <w:ind w:right="442"/>
      </w:pPr>
      <w:r>
        <w:t>Virtual AtoN are simply another type of Aid to Navigation. Having elected to deploy a virtual AtoN, an administration should be able to establish that the virtual AtoN is being provided as promulgated and is operating correctly</w:t>
      </w:r>
      <w:r w:rsidR="002B196B">
        <w:t xml:space="preserve"> </w:t>
      </w:r>
      <w:commentRangeStart w:id="154"/>
      <w:r w:rsidR="002B196B">
        <w:t>through direct monitoring or on relaying on another party</w:t>
      </w:r>
      <w:commentRangeEnd w:id="154"/>
      <w:r w:rsidR="002B196B">
        <w:rPr>
          <w:rStyle w:val="Merknadsreferanse"/>
        </w:rPr>
        <w:commentReference w:id="154"/>
      </w:r>
      <w:r>
        <w:t>.</w:t>
      </w:r>
    </w:p>
    <w:p w14:paraId="500AF16B" w14:textId="77777777" w:rsidR="00D02611" w:rsidRDefault="001F0FB3">
      <w:pPr>
        <w:pStyle w:val="Brdtekst"/>
        <w:spacing w:before="121"/>
        <w:ind w:right="478"/>
      </w:pPr>
      <w:r>
        <w:t>It is likely that an administration’s exposure to liability from deploying a virtual AtoN will be similar to that for any other Aid to Navigation. Therefore, noting the unique nature of virtual AtoN, robust processes and procedures for approval, promulgating information about them, together with integrity monitoring and record keeping, should be</w:t>
      </w:r>
      <w:r>
        <w:rPr>
          <w:spacing w:val="-1"/>
        </w:rPr>
        <w:t xml:space="preserve"> </w:t>
      </w:r>
      <w:r>
        <w:t>established.</w:t>
      </w:r>
    </w:p>
    <w:p w14:paraId="4EDC6E70" w14:textId="77777777" w:rsidR="00D02611" w:rsidRDefault="00D02611">
      <w:pPr>
        <w:pStyle w:val="Brdtekst"/>
        <w:spacing w:before="6"/>
        <w:ind w:left="0"/>
        <w:rPr>
          <w:sz w:val="19"/>
        </w:rPr>
      </w:pPr>
    </w:p>
    <w:p w14:paraId="79858CFC" w14:textId="77777777" w:rsidR="00D02611" w:rsidRDefault="00107938">
      <w:pPr>
        <w:pStyle w:val="Overskrift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59264" behindDoc="1" locked="0" layoutInCell="1" allowOverlap="1" wp14:anchorId="222186CE" wp14:editId="7B3D5A3C">
                <wp:simplePos x="0" y="0"/>
                <wp:positionH relativeFrom="page">
                  <wp:posOffset>556895</wp:posOffset>
                </wp:positionH>
                <wp:positionV relativeFrom="paragraph">
                  <wp:posOffset>294640</wp:posOffset>
                </wp:positionV>
                <wp:extent cx="937260" cy="0"/>
                <wp:effectExtent l="13970" t="6985" r="10795" b="12065"/>
                <wp:wrapTopAndBottom/>
                <wp:docPr id="3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256E837" id="Line 1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" strokecolor="#00558d" strokeweight=".96pt">
                <w10:wrap type="topAndBottom" anchorx="page"/>
              </v:line>
            </w:pict>
          </mc:Fallback>
        </mc:AlternateContent>
      </w:r>
      <w:bookmarkStart w:id="155" w:name="_TOC_250014"/>
      <w:r w:rsidR="001F0FB3">
        <w:rPr>
          <w:color w:val="407DC9"/>
        </w:rPr>
        <w:t>DELIVERY</w:t>
      </w:r>
      <w:r w:rsidR="001F0FB3">
        <w:rPr>
          <w:color w:val="407DC9"/>
          <w:spacing w:val="-1"/>
        </w:rPr>
        <w:t xml:space="preserve"> </w:t>
      </w:r>
      <w:bookmarkEnd w:id="155"/>
      <w:r w:rsidR="001F0FB3">
        <w:rPr>
          <w:color w:val="407DC9"/>
        </w:rPr>
        <w:t>METHODS</w:t>
      </w:r>
    </w:p>
    <w:p w14:paraId="137E98A2" w14:textId="77777777" w:rsidR="00D02611" w:rsidRDefault="001F0FB3">
      <w:pPr>
        <w:pStyle w:val="Overskrift2"/>
        <w:numPr>
          <w:ilvl w:val="1"/>
          <w:numId w:val="13"/>
        </w:numPr>
        <w:tabs>
          <w:tab w:val="left" w:pos="997"/>
          <w:tab w:val="left" w:pos="998"/>
        </w:tabs>
        <w:spacing w:before="90" w:after="131"/>
      </w:pPr>
      <w:bookmarkStart w:id="156" w:name="_TOC_250013"/>
      <w:r>
        <w:rPr>
          <w:color w:val="407DC9"/>
        </w:rPr>
        <w:t>TECHNICAL</w:t>
      </w:r>
      <w:r>
        <w:rPr>
          <w:color w:val="407DC9"/>
          <w:spacing w:val="-3"/>
        </w:rPr>
        <w:t xml:space="preserve"> </w:t>
      </w:r>
      <w:bookmarkEnd w:id="156"/>
      <w:r>
        <w:rPr>
          <w:color w:val="407DC9"/>
        </w:rPr>
        <w:t>ASPECTS</w:t>
      </w:r>
    </w:p>
    <w:p w14:paraId="7AB246B4" w14:textId="77777777" w:rsidR="00D02611" w:rsidRDefault="00107938">
      <w:pPr>
        <w:pStyle w:val="Brdtekst"/>
        <w:spacing w:line="20" w:lineRule="exact"/>
        <w:ind w:left="112"/>
        <w:rPr>
          <w:sz w:val="2"/>
        </w:rPr>
      </w:pPr>
      <w:r>
        <w:rPr>
          <w:noProof/>
          <w:sz w:val="2"/>
          <w:lang w:val="nb-NO" w:eastAsia="nb-NO"/>
        </w:rPr>
        <mc:AlternateContent>
          <mc:Choice Requires="wpg">
            <w:drawing>
              <wp:inline distT="0" distB="0" distL="0" distR="0" wp14:anchorId="7BBBA1FC" wp14:editId="684239DB">
                <wp:extent cx="939165" cy="6350"/>
                <wp:effectExtent l="10795" t="10795" r="12065" b="1905"/>
                <wp:docPr id="2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29" name="Line 16"/>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FA0AF73" id="Group 15"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">
                <v:line id="Line 16"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" strokecolor="#575756" strokeweight=".48pt"/>
                <w10:anchorlock/>
              </v:group>
            </w:pict>
          </mc:Fallback>
        </mc:AlternateContent>
      </w:r>
    </w:p>
    <w:p w14:paraId="244F6F03" w14:textId="77777777" w:rsidR="00D02611" w:rsidRDefault="001F0FB3">
      <w:pPr>
        <w:pStyle w:val="Brdtekst"/>
        <w:spacing w:before="49"/>
      </w:pPr>
      <w:r>
        <w:t>This guideline addresses near term and long term alternatives for delivery of a virtual AtoN service.</w:t>
      </w:r>
    </w:p>
    <w:p w14:paraId="1662973D" w14:textId="77777777" w:rsidR="00D02611" w:rsidRDefault="001F0FB3">
      <w:pPr>
        <w:pStyle w:val="Brdtekst"/>
        <w:spacing w:before="120"/>
        <w:ind w:right="477"/>
      </w:pPr>
      <w:r>
        <w:t>In the near term, shore based AIS networks provide competent authorities with means to operate an information service for shore‐based VTS, traffic management schemes, ship reporting systems and other shore‐based safety‐</w:t>
      </w:r>
    </w:p>
    <w:p w14:paraId="5F50CE22" w14:textId="77777777" w:rsidR="00D02611" w:rsidRDefault="00D02611">
      <w:pPr>
        <w:sectPr w:rsidR="00D02611">
          <w:pgSz w:w="11910" w:h="16840"/>
          <w:pgMar w:top="920" w:right="380" w:bottom="1440" w:left="760" w:header="467" w:footer="942" w:gutter="0"/>
          <w:cols w:space="720"/>
        </w:sectPr>
      </w:pPr>
    </w:p>
    <w:p w14:paraId="3A00D96D" w14:textId="77777777" w:rsidR="00D02611" w:rsidRDefault="00D02611">
      <w:pPr>
        <w:pStyle w:val="Brdtekst"/>
        <w:spacing w:before="7"/>
        <w:ind w:left="0"/>
        <w:rPr>
          <w:sz w:val="8"/>
        </w:rPr>
      </w:pPr>
    </w:p>
    <w:p w14:paraId="4DA1F3BA" w14:textId="77777777" w:rsidR="00D02611" w:rsidRDefault="001F0FB3">
      <w:pPr>
        <w:pStyle w:val="Brdtekst"/>
        <w:spacing w:before="55"/>
        <w:ind w:right="564"/>
      </w:pPr>
      <w:r>
        <w:t>related services, including virtual AtoN services. This service consists of information delivery between ships and shore and vice versa.</w:t>
      </w:r>
    </w:p>
    <w:p w14:paraId="59100B33" w14:textId="77777777" w:rsidR="00D02611" w:rsidRDefault="001F0FB3">
      <w:pPr>
        <w:pStyle w:val="Brdtekst"/>
        <w:spacing w:before="121"/>
        <w:ind w:right="503"/>
      </w:pPr>
      <w:r>
        <w:t>Technical details of the AIS technology and of the layout and local configuration of shore‐based AIS are described in IALA Recommendation A‐124.</w:t>
      </w:r>
    </w:p>
    <w:p w14:paraId="578A7B31" w14:textId="646D9E5B" w:rsidR="00D02611" w:rsidRDefault="001F0FB3">
      <w:pPr>
        <w:pStyle w:val="Brdtekst"/>
        <w:spacing w:before="120"/>
        <w:ind w:right="564"/>
      </w:pPr>
      <w:r>
        <w:t>In the longer term, authorities may expect that other media for information services will become available. This would enable virtual AtoN services to be transmitted via means other than AIS, for example: sitcom / internet; WiMAX;</w:t>
      </w:r>
      <w:r w:rsidR="004473BB">
        <w:t xml:space="preserve"> </w:t>
      </w:r>
      <w:commentRangeStart w:id="157"/>
      <w:r w:rsidR="004473BB">
        <w:t>VDES,</w:t>
      </w:r>
      <w:r w:rsidR="00D3783F">
        <w:t xml:space="preserve"> VDE-SAT,</w:t>
      </w:r>
      <w:r w:rsidR="004473BB">
        <w:t xml:space="preserve"> NAVDAT</w:t>
      </w:r>
      <w:commentRangeEnd w:id="157"/>
      <w:r w:rsidR="004473BB">
        <w:rPr>
          <w:rStyle w:val="Merknadsreferanse"/>
        </w:rPr>
        <w:commentReference w:id="157"/>
      </w:r>
      <w:r w:rsidR="004473BB">
        <w:t>,</w:t>
      </w:r>
      <w:r>
        <w:t xml:space="preserve"> </w:t>
      </w:r>
      <w:r w:rsidRPr="004473BB">
        <w:rPr>
          <w:strike/>
        </w:rPr>
        <w:t>LORAN; DGPS</w:t>
      </w:r>
      <w:r>
        <w:t xml:space="preserve"> ‐ IALA maritime beacon system; </w:t>
      </w:r>
      <w:commentRangeStart w:id="158"/>
      <w:r w:rsidRPr="0090044E">
        <w:rPr>
          <w:strike/>
        </w:rPr>
        <w:t>GPRS</w:t>
      </w:r>
      <w:commentRangeEnd w:id="158"/>
      <w:r w:rsidR="0090044E">
        <w:rPr>
          <w:rStyle w:val="Merknadsreferanse"/>
        </w:rPr>
        <w:commentReference w:id="158"/>
      </w:r>
      <w:r>
        <w:t xml:space="preserve"> cell phone data transmission protocol.</w:t>
      </w:r>
    </w:p>
    <w:p w14:paraId="76A4F491" w14:textId="359E82FC" w:rsidR="00D02611" w:rsidRDefault="001F0FB3">
      <w:pPr>
        <w:pStyle w:val="Brdtekst"/>
        <w:spacing w:before="120"/>
        <w:ind w:right="399"/>
      </w:pPr>
      <w:r>
        <w:t xml:space="preserve">In the near term, not all vessels can be expected to be able to effectively display virtual AtoN information. As of July 2008 SOLAS Radars are required to interface to AIS and display AIS information, as in MSC Resolution 192(79). Although ECDIS is capable of displaying AIS information, it is not required to do </w:t>
      </w:r>
      <w:commentRangeStart w:id="159"/>
      <w:r>
        <w:t>so</w:t>
      </w:r>
      <w:commentRangeEnd w:id="159"/>
      <w:r w:rsidR="00074437">
        <w:rPr>
          <w:rStyle w:val="Merknadsreferanse"/>
        </w:rPr>
        <w:commentReference w:id="159"/>
      </w:r>
      <w:r>
        <w:t>. Based on current rates of navigation</w:t>
      </w:r>
      <w:commentRangeStart w:id="160"/>
      <w:r w:rsidR="00D3783F">
        <w:t>al</w:t>
      </w:r>
      <w:commentRangeEnd w:id="160"/>
      <w:r w:rsidR="00D3783F">
        <w:rPr>
          <w:rStyle w:val="Merknadsreferanse"/>
        </w:rPr>
        <w:commentReference w:id="160"/>
      </w:r>
      <w:r>
        <w:t xml:space="preserve"> system upgrades, it is expected to take at least some years before the substantial percentage of the international commercial fleet will have this capability. Changes in mandatory carriage requirements may accelerate this development for SOLAS vessels. Portable Pilot </w:t>
      </w:r>
      <w:commentRangeStart w:id="161"/>
      <w:r w:rsidR="00D3783F">
        <w:t>Unit (PPU</w:t>
      </w:r>
      <w:commentRangeEnd w:id="161"/>
      <w:r w:rsidR="00D3783F">
        <w:rPr>
          <w:rStyle w:val="Merknadsreferanse"/>
        </w:rPr>
        <w:commentReference w:id="161"/>
      </w:r>
      <w:r w:rsidR="00D3783F">
        <w:t xml:space="preserve">) </w:t>
      </w:r>
      <w:r>
        <w:t>Navigation</w:t>
      </w:r>
      <w:r w:rsidR="00D3783F">
        <w:t>al</w:t>
      </w:r>
      <w:r>
        <w:t xml:space="preserve"> Systems may facilitate implementation. Economic benefit to the shipping industry could also provide an impetus to early adoption of this technology.</w:t>
      </w:r>
    </w:p>
    <w:p w14:paraId="314762DA" w14:textId="77777777" w:rsidR="00D02611" w:rsidRDefault="001F0FB3">
      <w:pPr>
        <w:pStyle w:val="Brdtekst"/>
        <w:spacing w:before="119"/>
        <w:ind w:right="1169"/>
        <w:jc w:val="both"/>
      </w:pPr>
      <w:r>
        <w:t>The nominal report rate of virtual AIS AtoN broadcasts is specified in ITU‐R‐M.1371. However, due to the limitations in data link capacity IALA Recommendation A‐126 recommends a more flexible approach to be considered, taking data link capacity and power consumption at transmitting stations into account.</w:t>
      </w:r>
    </w:p>
    <w:p w14:paraId="1AA8088F" w14:textId="4E322C58" w:rsidR="00D02611" w:rsidRDefault="001F0FB3">
      <w:pPr>
        <w:pStyle w:val="Brdtekst"/>
        <w:spacing w:before="121"/>
        <w:ind w:right="1546"/>
      </w:pPr>
      <w:r>
        <w:t>In the longer term, different report rates may be implemented on different communication media, as appropriate.</w:t>
      </w:r>
    </w:p>
    <w:p w14:paraId="75DC1DB5" w14:textId="2067FFEF" w:rsidR="00074437" w:rsidRDefault="00F319A9">
      <w:pPr>
        <w:pStyle w:val="Brdtekst"/>
        <w:spacing w:before="121"/>
        <w:ind w:right="1546"/>
      </w:pPr>
      <w:commentRangeStart w:id="162"/>
      <w:r>
        <w:t>A virtual AIS AtoN should be considered lost after 15 minutes, unless updated on the shipborne navigational displays, as specified in IMO MSC.1/Circ. 1473.</w:t>
      </w:r>
      <w:commentRangeEnd w:id="162"/>
      <w:r>
        <w:rPr>
          <w:rStyle w:val="Merknadsreferanse"/>
        </w:rPr>
        <w:commentReference w:id="162"/>
      </w:r>
      <w:r w:rsidR="00184836">
        <w:t xml:space="preserve"> </w:t>
      </w:r>
      <w:r w:rsidR="000B5BF6">
        <w:t xml:space="preserve"> </w:t>
      </w:r>
      <w:commentRangeStart w:id="163"/>
      <w:r w:rsidR="000B5BF6">
        <w:t>A lost target symbol has depicted in IEC 62288-2 should be shown on the AIS AtoN symbol. This consist of two crossed solid lines centred on the target symbol. Once acknowledged, the lost target symbol and its target symbol shall be removed from the display.</w:t>
      </w:r>
      <w:commentRangeEnd w:id="163"/>
      <w:r w:rsidR="000B5BF6">
        <w:rPr>
          <w:rStyle w:val="Merknadsreferanse"/>
        </w:rPr>
        <w:commentReference w:id="163"/>
      </w:r>
    </w:p>
    <w:p w14:paraId="3B5D14BD" w14:textId="77777777" w:rsidR="00D02611" w:rsidRDefault="001F0FB3">
      <w:pPr>
        <w:pStyle w:val="Brdtekst"/>
        <w:spacing w:before="119"/>
        <w:ind w:right="455"/>
      </w:pPr>
      <w:r>
        <w:t>The IMO e‐Navigation concept includes the need to harmonise the presentation of both shipboard and shore side safety related information. Consideration should be given in implementing virtual AtoN to the harmonisation process within e‐Navigation for future applications.</w:t>
      </w:r>
    </w:p>
    <w:p w14:paraId="7CF178BD" w14:textId="77777777" w:rsidR="00D02611" w:rsidRDefault="00107938">
      <w:pPr>
        <w:pStyle w:val="Overskrift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60288" behindDoc="1" locked="0" layoutInCell="1" allowOverlap="1" wp14:anchorId="4FB26365" wp14:editId="099BF58F">
                <wp:simplePos x="0" y="0"/>
                <wp:positionH relativeFrom="page">
                  <wp:posOffset>556895</wp:posOffset>
                </wp:positionH>
                <wp:positionV relativeFrom="paragraph">
                  <wp:posOffset>349250</wp:posOffset>
                </wp:positionV>
                <wp:extent cx="939165" cy="0"/>
                <wp:effectExtent l="13970" t="5080" r="8890" b="13970"/>
                <wp:wrapTopAndBottom/>
                <wp:docPr id="2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AE30DAA"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" strokecolor="#575756" strokeweight=".48pt">
                <w10:wrap type="topAndBottom" anchorx="page"/>
              </v:line>
            </w:pict>
          </mc:Fallback>
        </mc:AlternateContent>
      </w:r>
      <w:bookmarkStart w:id="164" w:name="_TOC_250012"/>
      <w:bookmarkEnd w:id="164"/>
      <w:r w:rsidR="001F0FB3">
        <w:rPr>
          <w:color w:val="407DC9"/>
        </w:rPr>
        <w:t>DISPLAY</w:t>
      </w:r>
    </w:p>
    <w:p w14:paraId="56B1E1F2" w14:textId="77777777" w:rsidR="00D02611" w:rsidRDefault="001F0FB3">
      <w:pPr>
        <w:pStyle w:val="Listeavsnitt"/>
        <w:numPr>
          <w:ilvl w:val="2"/>
          <w:numId w:val="13"/>
        </w:numPr>
        <w:tabs>
          <w:tab w:val="left" w:pos="1139"/>
          <w:tab w:val="left" w:pos="1140"/>
        </w:tabs>
        <w:spacing w:before="90"/>
        <w:ind w:hanging="992"/>
        <w:rPr>
          <w:b/>
          <w:sz w:val="18"/>
        </w:rPr>
      </w:pPr>
      <w:r>
        <w:rPr>
          <w:b/>
          <w:color w:val="407DC9"/>
        </w:rPr>
        <w:t>G</w:t>
      </w:r>
      <w:r>
        <w:rPr>
          <w:b/>
          <w:color w:val="407DC9"/>
          <w:sz w:val="18"/>
        </w:rPr>
        <w:t>ENERAL</w:t>
      </w:r>
    </w:p>
    <w:p w14:paraId="0135E15A" w14:textId="77777777" w:rsidR="00D02611" w:rsidRDefault="001F0FB3">
      <w:pPr>
        <w:pStyle w:val="Brdtekst"/>
        <w:spacing w:before="119"/>
        <w:ind w:right="585"/>
      </w:pPr>
      <w:r>
        <w:t xml:space="preserve">The virtual AtoN should clearly indicate by its </w:t>
      </w:r>
      <w:commentRangeStart w:id="165"/>
      <w:r>
        <w:t>name</w:t>
      </w:r>
      <w:commentRangeEnd w:id="165"/>
      <w:r w:rsidR="00F319A9">
        <w:rPr>
          <w:rStyle w:val="Merknadsreferanse"/>
        </w:rPr>
        <w:commentReference w:id="165"/>
      </w:r>
      <w:r>
        <w:t xml:space="preserve"> or other relevant attribute the related navigational warning, notice to mariners or other form of MSI relating to the provision of the </w:t>
      </w:r>
      <w:commentRangeStart w:id="166"/>
      <w:commentRangeStart w:id="167"/>
      <w:r>
        <w:t>object</w:t>
      </w:r>
      <w:commentRangeEnd w:id="166"/>
      <w:r w:rsidR="006A2AE7">
        <w:rPr>
          <w:rStyle w:val="Merknadsreferanse"/>
        </w:rPr>
        <w:commentReference w:id="166"/>
      </w:r>
      <w:commentRangeEnd w:id="167"/>
      <w:r w:rsidR="006A2AE7">
        <w:rPr>
          <w:rStyle w:val="Merknadsreferanse"/>
        </w:rPr>
        <w:commentReference w:id="167"/>
      </w:r>
      <w:r>
        <w:t>.</w:t>
      </w:r>
    </w:p>
    <w:p w14:paraId="0B12E468" w14:textId="77777777" w:rsidR="00D02611" w:rsidRDefault="001F0FB3">
      <w:pPr>
        <w:pStyle w:val="Brdtekst"/>
        <w:spacing w:before="120"/>
      </w:pPr>
      <w:r>
        <w:t>The display or representation of symbols for virtual AtoN onboard should be standardised. The display of symbols ashore should align to the onboard standard as closely as possible, to facilitate a common interpretation of the maritime situation [[23]].</w:t>
      </w:r>
    </w:p>
    <w:p w14:paraId="6ED131C9" w14:textId="77777777" w:rsidR="00D02611" w:rsidRDefault="001F0FB3">
      <w:pPr>
        <w:pStyle w:val="Listeavsnitt"/>
        <w:numPr>
          <w:ilvl w:val="2"/>
          <w:numId w:val="13"/>
        </w:numPr>
        <w:tabs>
          <w:tab w:val="left" w:pos="1139"/>
          <w:tab w:val="left" w:pos="1140"/>
        </w:tabs>
        <w:ind w:hanging="992"/>
        <w:rPr>
          <w:b/>
          <w:sz w:val="18"/>
        </w:rPr>
      </w:pPr>
      <w:r>
        <w:rPr>
          <w:b/>
          <w:color w:val="407DC9"/>
        </w:rPr>
        <w:t>L</w:t>
      </w:r>
      <w:r>
        <w:rPr>
          <w:b/>
          <w:color w:val="407DC9"/>
          <w:sz w:val="18"/>
        </w:rPr>
        <w:t>IMITATIONS</w:t>
      </w:r>
    </w:p>
    <w:p w14:paraId="6A6FE6B6" w14:textId="77777777" w:rsidR="00D02611" w:rsidRDefault="001F0FB3">
      <w:pPr>
        <w:pStyle w:val="Brdtekst"/>
        <w:spacing w:before="120"/>
        <w:ind w:right="1023"/>
      </w:pPr>
      <w:r>
        <w:t>In the short to medium term virtual AtoN will not be visible on the displays of many ships and, if visible, the symbols may differ from one display to another. (See section 10.2.)</w:t>
      </w:r>
    </w:p>
    <w:p w14:paraId="61F2D1EC" w14:textId="77777777" w:rsidR="00D02611" w:rsidRDefault="001F0FB3">
      <w:pPr>
        <w:pStyle w:val="Listeavsnitt"/>
        <w:numPr>
          <w:ilvl w:val="2"/>
          <w:numId w:val="13"/>
        </w:numPr>
        <w:tabs>
          <w:tab w:val="left" w:pos="1139"/>
          <w:tab w:val="left" w:pos="1140"/>
        </w:tabs>
        <w:spacing w:before="121"/>
        <w:ind w:hanging="992"/>
        <w:rPr>
          <w:b/>
          <w:sz w:val="18"/>
        </w:rPr>
      </w:pPr>
      <w:r>
        <w:rPr>
          <w:b/>
          <w:color w:val="407DC9"/>
        </w:rPr>
        <w:t>S</w:t>
      </w:r>
      <w:r>
        <w:rPr>
          <w:b/>
          <w:color w:val="407DC9"/>
          <w:sz w:val="18"/>
        </w:rPr>
        <w:t>YMBOLS</w:t>
      </w:r>
    </w:p>
    <w:p w14:paraId="3B6C239A" w14:textId="77777777" w:rsidR="00D02611" w:rsidRDefault="001F0FB3">
      <w:pPr>
        <w:pStyle w:val="Brdtekst"/>
        <w:spacing w:before="120"/>
        <w:ind w:right="1440"/>
      </w:pPr>
      <w:r>
        <w:rPr>
          <w:noProof/>
          <w:lang w:val="nb-NO" w:eastAsia="nb-NO"/>
        </w:rPr>
        <w:drawing>
          <wp:anchor distT="0" distB="0" distL="0" distR="0" simplePos="0" relativeHeight="251640832" behindDoc="0" locked="0" layoutInCell="1" allowOverlap="1" wp14:anchorId="3F281696" wp14:editId="7FF755B3">
            <wp:simplePos x="0" y="0"/>
            <wp:positionH relativeFrom="page">
              <wp:posOffset>3664458</wp:posOffset>
            </wp:positionH>
            <wp:positionV relativeFrom="paragraph">
              <wp:posOffset>494207</wp:posOffset>
            </wp:positionV>
            <wp:extent cx="297795" cy="327660"/>
            <wp:effectExtent l="0" t="0" r="0" b="0"/>
            <wp:wrapTopAndBottom/>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21" cstate="print"/>
                    <a:stretch>
                      <a:fillRect/>
                    </a:stretch>
                  </pic:blipFill>
                  <pic:spPr>
                    <a:xfrm>
                      <a:off x="0" y="0"/>
                      <a:ext cx="297795" cy="327660"/>
                    </a:xfrm>
                    <a:prstGeom prst="rect">
                      <a:avLst/>
                    </a:prstGeom>
                  </pic:spPr>
                </pic:pic>
              </a:graphicData>
            </a:graphic>
          </wp:anchor>
        </w:drawing>
      </w:r>
      <w:r>
        <w:t>IMO SN/Circ. 243 Annex 2 provides guidance on the use of navigation related symbols on all shipborne navigational systems and equipment.</w:t>
      </w:r>
    </w:p>
    <w:p w14:paraId="3E9E8EC1" w14:textId="77777777" w:rsidR="00D02611" w:rsidRDefault="00D02611">
      <w:pPr>
        <w:pStyle w:val="Brdtekst"/>
        <w:spacing w:before="6"/>
        <w:ind w:left="0"/>
        <w:rPr>
          <w:sz w:val="17"/>
        </w:rPr>
      </w:pPr>
    </w:p>
    <w:p w14:paraId="63D76AB6" w14:textId="77777777" w:rsidR="00D02611" w:rsidRDefault="001F0FB3">
      <w:pPr>
        <w:pStyle w:val="Overskrift4"/>
        <w:tabs>
          <w:tab w:val="left" w:pos="4498"/>
        </w:tabs>
        <w:ind w:left="3506"/>
        <w:rPr>
          <w:u w:val="none"/>
        </w:rPr>
      </w:pPr>
      <w:r>
        <w:rPr>
          <w:color w:val="575756"/>
          <w:u w:color="575756"/>
        </w:rPr>
        <w:t>Figure</w:t>
      </w:r>
      <w:r>
        <w:rPr>
          <w:color w:val="575756"/>
          <w:spacing w:val="-3"/>
          <w:u w:color="575756"/>
        </w:rPr>
        <w:t xml:space="preserve"> </w:t>
      </w:r>
      <w:r>
        <w:rPr>
          <w:color w:val="575756"/>
          <w:u w:color="575756"/>
        </w:rPr>
        <w:t>1</w:t>
      </w:r>
      <w:r>
        <w:rPr>
          <w:color w:val="575756"/>
          <w:u w:val="none"/>
        </w:rPr>
        <w:tab/>
      </w:r>
      <w:r>
        <w:rPr>
          <w:color w:val="575756"/>
          <w:u w:color="575756"/>
        </w:rPr>
        <w:t>The symbol for an AIS AtoN</w:t>
      </w:r>
    </w:p>
    <w:p w14:paraId="5A25B7D6" w14:textId="77777777" w:rsidR="00D02611" w:rsidRDefault="00D02611">
      <w:pPr>
        <w:pStyle w:val="Brdtekst"/>
        <w:spacing w:before="1"/>
        <w:ind w:left="0"/>
        <w:rPr>
          <w:b/>
          <w:i/>
          <w:sz w:val="15"/>
        </w:rPr>
      </w:pPr>
    </w:p>
    <w:p w14:paraId="740A5FE9" w14:textId="3DC8264F" w:rsidR="00D02611" w:rsidRDefault="001F0FB3">
      <w:pPr>
        <w:pStyle w:val="Brdtekst"/>
        <w:spacing w:before="55"/>
      </w:pPr>
      <w:r w:rsidRPr="00DB64E5">
        <w:rPr>
          <w:strike/>
        </w:rPr>
        <w:t>No</w:t>
      </w:r>
      <w:r>
        <w:t xml:space="preserve"> </w:t>
      </w:r>
      <w:commentRangeStart w:id="168"/>
      <w:r w:rsidR="00DB64E5">
        <w:t>A</w:t>
      </w:r>
      <w:commentRangeEnd w:id="168"/>
      <w:r w:rsidR="00E46E5C">
        <w:rPr>
          <w:rStyle w:val="Merknadsreferanse"/>
        </w:rPr>
        <w:commentReference w:id="168"/>
      </w:r>
      <w:r w:rsidR="00DB64E5">
        <w:t xml:space="preserve"> </w:t>
      </w:r>
      <w:r>
        <w:t>distinction is made between real and virtual AtoN. These navigation related symbols are not chart symbols.</w:t>
      </w:r>
    </w:p>
    <w:p w14:paraId="4D0E5F4F" w14:textId="2E723F1A" w:rsidR="00D02611" w:rsidRDefault="001F0FB3">
      <w:pPr>
        <w:pStyle w:val="Brdtekst"/>
        <w:spacing w:before="120"/>
        <w:ind w:right="564"/>
      </w:pPr>
      <w:r>
        <w:t>In IEC 62288</w:t>
      </w:r>
      <w:r w:rsidR="00DB64E5">
        <w:t>-2</w:t>
      </w:r>
      <w:r>
        <w:t xml:space="preserve"> (Navigation Displays) </w:t>
      </w:r>
      <w:r w:rsidRPr="00E46E5C">
        <w:rPr>
          <w:strike/>
        </w:rPr>
        <w:t>and IEC 62388</w:t>
      </w:r>
      <w:r w:rsidR="00E46E5C" w:rsidRPr="00E46E5C">
        <w:rPr>
          <w:strike/>
        </w:rPr>
        <w:t>-2</w:t>
      </w:r>
      <w:r w:rsidRPr="00E46E5C">
        <w:rPr>
          <w:strike/>
        </w:rPr>
        <w:t xml:space="preserve"> (Radars)</w:t>
      </w:r>
      <w:r>
        <w:t xml:space="preserve"> that came into force in 20</w:t>
      </w:r>
      <w:r w:rsidR="00E46E5C">
        <w:t>12</w:t>
      </w:r>
      <w:r>
        <w:t xml:space="preserve">, the </w:t>
      </w:r>
      <w:r w:rsidR="00E46E5C">
        <w:t xml:space="preserve">thin dashed line </w:t>
      </w:r>
      <w:r>
        <w:t>diamond</w:t>
      </w:r>
      <w:r w:rsidR="00E46E5C">
        <w:t xml:space="preserve"> with crossed lines centred at the reported position of the AtoN</w:t>
      </w:r>
      <w:r>
        <w:t xml:space="preserve"> is specified for AIS AtoN. </w:t>
      </w:r>
      <w:r w:rsidRPr="00E46E5C">
        <w:rPr>
          <w:strike/>
        </w:rPr>
        <w:t>For virtual AIS AtoN the diamond has a V inside</w:t>
      </w:r>
      <w:r>
        <w:t>. This symbol will be implemented as an overlay on</w:t>
      </w:r>
    </w:p>
    <w:p w14:paraId="3B6B48AB" w14:textId="77777777" w:rsidR="00D02611" w:rsidRDefault="00D02611">
      <w:pPr>
        <w:sectPr w:rsidR="00D02611">
          <w:pgSz w:w="11910" w:h="16840"/>
          <w:pgMar w:top="920" w:right="380" w:bottom="1440" w:left="760" w:header="467" w:footer="942" w:gutter="0"/>
          <w:cols w:space="720"/>
        </w:sectPr>
      </w:pPr>
    </w:p>
    <w:p w14:paraId="1DCFA256" w14:textId="77777777" w:rsidR="00D02611" w:rsidRDefault="00D02611">
      <w:pPr>
        <w:pStyle w:val="Brdtekst"/>
        <w:spacing w:before="7"/>
        <w:ind w:left="0"/>
        <w:rPr>
          <w:sz w:val="8"/>
        </w:rPr>
      </w:pPr>
    </w:p>
    <w:p w14:paraId="41938B65" w14:textId="7F532653" w:rsidR="00D02611" w:rsidRDefault="001F0FB3">
      <w:pPr>
        <w:pStyle w:val="Brdtekst"/>
        <w:spacing w:before="55"/>
        <w:ind w:right="564"/>
      </w:pPr>
      <w:r>
        <w:t xml:space="preserve">navigation equipment (ECDIS, radar etc.) compliant with these specifications. </w:t>
      </w:r>
      <w:r w:rsidRPr="00E46E5C">
        <w:rPr>
          <w:strike/>
        </w:rPr>
        <w:t>Currently</w:t>
      </w:r>
      <w:r>
        <w:t xml:space="preserve"> </w:t>
      </w:r>
      <w:r w:rsidR="000C34C2">
        <w:t>T</w:t>
      </w:r>
      <w:r>
        <w:t xml:space="preserve">he symbols </w:t>
      </w:r>
      <w:r w:rsidRPr="00E46E5C">
        <w:rPr>
          <w:strike/>
        </w:rPr>
        <w:t>do not</w:t>
      </w:r>
      <w:r>
        <w:t xml:space="preserve"> indicate the type of AtoN</w:t>
      </w:r>
      <w:r w:rsidRPr="000C34C2">
        <w:rPr>
          <w:strike/>
        </w:rPr>
        <w:t>, although display equipment may allow interrogation to obtain such information</w:t>
      </w:r>
      <w:r w:rsidR="000C34C2">
        <w:t xml:space="preserve"> </w:t>
      </w:r>
      <w:commentRangeStart w:id="169"/>
      <w:r w:rsidR="000C34C2">
        <w:t>as well as the attached text information where the virtual flag is active</w:t>
      </w:r>
      <w:commentRangeEnd w:id="169"/>
      <w:r w:rsidR="000C34C2">
        <w:rPr>
          <w:rStyle w:val="Merknadsreferanse"/>
        </w:rPr>
        <w:commentReference w:id="169"/>
      </w:r>
      <w:r>
        <w:t>.</w:t>
      </w:r>
    </w:p>
    <w:p w14:paraId="5457667A" w14:textId="3F00C77D" w:rsidR="00D02611" w:rsidRDefault="001F0FB3">
      <w:pPr>
        <w:pStyle w:val="Brdtekst"/>
        <w:spacing w:before="121"/>
        <w:ind w:right="998"/>
        <w:jc w:val="both"/>
      </w:pPr>
      <w:r>
        <w:t xml:space="preserve">The ECDIS performance standard requires that overlay symbols should be readily distinguishable from chart symbols. Chart symbols for virtual AIS AtoN </w:t>
      </w:r>
      <w:commentRangeStart w:id="170"/>
      <w:r w:rsidR="00C47B8C">
        <w:t>have been developed and chart manufacturer are free to incorporate them according to the existing S-57 Appendix B.1 – Annex A (Edition 4.1.0)</w:t>
      </w:r>
      <w:commentRangeEnd w:id="170"/>
      <w:r w:rsidR="00C47B8C">
        <w:rPr>
          <w:rStyle w:val="Merknadsreferanse"/>
        </w:rPr>
        <w:commentReference w:id="170"/>
      </w:r>
      <w:r w:rsidR="00C47B8C">
        <w:t xml:space="preserve">. </w:t>
      </w:r>
      <w:r w:rsidRPr="00C47B8C">
        <w:rPr>
          <w:strike/>
        </w:rPr>
        <w:t>are under development by the IHO based on the existing chart symbology for AtoN.</w:t>
      </w:r>
    </w:p>
    <w:p w14:paraId="3803266B" w14:textId="7D44D122" w:rsidR="00D02611" w:rsidRDefault="001F0FB3">
      <w:pPr>
        <w:pStyle w:val="Brdtekst"/>
        <w:spacing w:before="119"/>
        <w:ind w:right="773"/>
      </w:pPr>
      <w:r w:rsidRPr="00814445">
        <w:rPr>
          <w:strike/>
        </w:rPr>
        <w:t>It should be noted that colours for the use of virtual AtoN symbols are not clearly stated for ECDIS overlay and radar display in current specifications.</w:t>
      </w:r>
      <w:r w:rsidR="00814445">
        <w:t xml:space="preserve"> </w:t>
      </w:r>
      <w:commentRangeStart w:id="171"/>
      <w:r w:rsidR="00814445">
        <w:t xml:space="preserve">The basic color for the virtual AtoN symbols is the normal </w:t>
      </w:r>
      <w:r w:rsidR="006D1168">
        <w:t>colour</w:t>
      </w:r>
      <w:r w:rsidR="00814445">
        <w:t xml:space="preserve"> symbol of an AIS AtoN symbol.</w:t>
      </w:r>
      <w:r w:rsidR="00753696">
        <w:t xml:space="preserve"> IMO does not specify exact colour but the interpretation is that it should be the same colour, for example all being green, and avoid red and yellow which are reserved for special purpose. </w:t>
      </w:r>
      <w:r w:rsidR="00814445">
        <w:t xml:space="preserve"> The absence of a charted physical AtoN is communicated as a combined state of “virtual” and “off position”. This shall be indicated with yellow text “Missing” above the dotted outline diamond using </w:t>
      </w:r>
      <w:r w:rsidR="006D1168">
        <w:t>colour</w:t>
      </w:r>
      <w:r w:rsidR="00814445">
        <w:t xml:space="preserve"> yellow. The symbol shall have no crosshair at the position centre. </w:t>
      </w:r>
      <w:commentRangeEnd w:id="171"/>
      <w:r w:rsidR="006D1168">
        <w:rPr>
          <w:rStyle w:val="Merknadsreferanse"/>
        </w:rPr>
        <w:commentReference w:id="171"/>
      </w:r>
    </w:p>
    <w:p w14:paraId="6BE5B760" w14:textId="0FDF7DF2" w:rsidR="00D02611" w:rsidRDefault="001F0FB3">
      <w:pPr>
        <w:pStyle w:val="Brdtekst"/>
        <w:spacing w:before="121"/>
        <w:ind w:right="515"/>
      </w:pPr>
      <w:r w:rsidRPr="00BB5359">
        <w:rPr>
          <w:strike/>
        </w:rPr>
        <w:t>It should also be noted that IMO is developing new symbols for AIS AtoN scheduled to complete in 2014. The new symbols are expected to clearly distinguish virtual AIS AtoN from physical AIS AtoN and show the type of AIS AtoN.</w:t>
      </w:r>
      <w:r w:rsidR="00814445">
        <w:t xml:space="preserve"> </w:t>
      </w:r>
      <w:commentRangeStart w:id="172"/>
      <w:r w:rsidR="00814445">
        <w:t xml:space="preserve">A new symbology for AIS AtoN has been issued where </w:t>
      </w:r>
      <w:r w:rsidR="00BB5359">
        <w:t xml:space="preserve">the type of the AtoN consisting of </w:t>
      </w:r>
      <w:r w:rsidR="00814445">
        <w:t xml:space="preserve">a topmark (purpose) has been added to the basic diamond shape. </w:t>
      </w:r>
      <w:r w:rsidR="00BB5359">
        <w:t>The latest IEC 62288-2 is providing further details.</w:t>
      </w:r>
      <w:commentRangeEnd w:id="172"/>
      <w:r w:rsidR="006D1168">
        <w:rPr>
          <w:rStyle w:val="Merknadsreferanse"/>
        </w:rPr>
        <w:commentReference w:id="172"/>
      </w:r>
    </w:p>
    <w:p w14:paraId="66B8DC47" w14:textId="77777777" w:rsidR="00D02611" w:rsidRDefault="001F0FB3">
      <w:pPr>
        <w:pStyle w:val="Listeavsnitt"/>
        <w:numPr>
          <w:ilvl w:val="2"/>
          <w:numId w:val="13"/>
        </w:numPr>
        <w:tabs>
          <w:tab w:val="left" w:pos="1139"/>
          <w:tab w:val="left" w:pos="1140"/>
        </w:tabs>
        <w:spacing w:before="119"/>
        <w:ind w:hanging="992"/>
        <w:rPr>
          <w:b/>
          <w:sz w:val="18"/>
        </w:rPr>
      </w:pPr>
      <w:r>
        <w:rPr>
          <w:b/>
          <w:color w:val="407DC9"/>
        </w:rPr>
        <w:t>P</w:t>
      </w:r>
      <w:r>
        <w:rPr>
          <w:b/>
          <w:color w:val="407DC9"/>
          <w:sz w:val="18"/>
        </w:rPr>
        <w:t xml:space="preserve">OINT AND </w:t>
      </w:r>
      <w:r>
        <w:rPr>
          <w:b/>
          <w:color w:val="407DC9"/>
        </w:rPr>
        <w:t>A</w:t>
      </w:r>
      <w:r>
        <w:rPr>
          <w:b/>
          <w:color w:val="407DC9"/>
          <w:sz w:val="18"/>
        </w:rPr>
        <w:t>REA</w:t>
      </w:r>
      <w:r>
        <w:rPr>
          <w:b/>
          <w:color w:val="407DC9"/>
          <w:spacing w:val="-1"/>
          <w:sz w:val="18"/>
        </w:rPr>
        <w:t xml:space="preserve"> </w:t>
      </w:r>
      <w:r>
        <w:rPr>
          <w:b/>
          <w:color w:val="407DC9"/>
        </w:rPr>
        <w:t>R</w:t>
      </w:r>
      <w:r>
        <w:rPr>
          <w:b/>
          <w:color w:val="407DC9"/>
          <w:sz w:val="18"/>
        </w:rPr>
        <w:t>EPRESENTATION</w:t>
      </w:r>
    </w:p>
    <w:p w14:paraId="5CE77A1D" w14:textId="7E20756D" w:rsidR="00D02611" w:rsidRDefault="001F0FB3">
      <w:pPr>
        <w:pStyle w:val="Brdtekst"/>
        <w:spacing w:before="121"/>
        <w:ind w:right="546"/>
      </w:pPr>
      <w:r>
        <w:t>In addition to the use of the AtoN Report Message 21, emerging</w:t>
      </w:r>
      <w:r w:rsidR="006D1168">
        <w:t xml:space="preserve"> </w:t>
      </w:r>
      <w:commentRangeStart w:id="173"/>
      <w:r w:rsidR="006D1168">
        <w:t>AIS</w:t>
      </w:r>
      <w:r w:rsidR="00184836">
        <w:t xml:space="preserve"> Ap</w:t>
      </w:r>
      <w:r>
        <w:t xml:space="preserve">plication </w:t>
      </w:r>
      <w:r w:rsidR="00184836">
        <w:t>S</w:t>
      </w:r>
      <w:r>
        <w:t xml:space="preserve">pecific </w:t>
      </w:r>
      <w:r w:rsidR="00184836">
        <w:t>M</w:t>
      </w:r>
      <w:r>
        <w:t>essages</w:t>
      </w:r>
      <w:r w:rsidR="006D1168">
        <w:t xml:space="preserve"> (ASM)</w:t>
      </w:r>
      <w:commentRangeEnd w:id="173"/>
      <w:r w:rsidR="006D1168">
        <w:rPr>
          <w:rStyle w:val="Merknadsreferanse"/>
        </w:rPr>
        <w:commentReference w:id="173"/>
      </w:r>
      <w:r>
        <w:t xml:space="preserve"> could be used to provide a representation of a point position, line, area, or other form that may be displayed graphically. </w:t>
      </w:r>
      <w:r w:rsidRPr="006D1168">
        <w:rPr>
          <w:strike/>
        </w:rPr>
        <w:t>There is a need to develop appropriate methods of representation, clearly distinguishable from existing charted symbols</w:t>
      </w:r>
      <w:r>
        <w:t>.</w:t>
      </w:r>
      <w:r w:rsidR="006D1168">
        <w:t xml:space="preserve"> </w:t>
      </w:r>
      <w:commentRangeStart w:id="174"/>
      <w:r w:rsidR="006D1168">
        <w:t>The presentation have been developed in the latest IEC 62288-2 but navigation</w:t>
      </w:r>
      <w:r w:rsidR="00184836">
        <w:t>al</w:t>
      </w:r>
      <w:r w:rsidR="006D1168">
        <w:t xml:space="preserve"> displays manufacturers needs to incorporate them into their system in order to fully benefit from this new feature.</w:t>
      </w:r>
      <w:commentRangeEnd w:id="174"/>
      <w:r w:rsidR="006D1168">
        <w:rPr>
          <w:rStyle w:val="Merknadsreferanse"/>
        </w:rPr>
        <w:commentReference w:id="174"/>
      </w:r>
    </w:p>
    <w:p w14:paraId="3744A113" w14:textId="77777777" w:rsidR="00D02611" w:rsidRDefault="001F0FB3">
      <w:pPr>
        <w:pStyle w:val="Listeavsnitt"/>
        <w:numPr>
          <w:ilvl w:val="2"/>
          <w:numId w:val="13"/>
        </w:numPr>
        <w:tabs>
          <w:tab w:val="left" w:pos="1139"/>
          <w:tab w:val="left" w:pos="1140"/>
        </w:tabs>
        <w:spacing w:before="119"/>
        <w:ind w:hanging="992"/>
        <w:rPr>
          <w:b/>
          <w:sz w:val="18"/>
        </w:rPr>
      </w:pPr>
      <w:commentRangeStart w:id="175"/>
      <w:r>
        <w:rPr>
          <w:b/>
          <w:color w:val="407DC9"/>
        </w:rPr>
        <w:t>E</w:t>
      </w:r>
      <w:r>
        <w:rPr>
          <w:b/>
          <w:color w:val="407DC9"/>
          <w:sz w:val="18"/>
        </w:rPr>
        <w:t xml:space="preserve">XPIRY AND CANCELLATION OF VIRTUAL </w:t>
      </w:r>
      <w:r>
        <w:rPr>
          <w:b/>
          <w:color w:val="407DC9"/>
        </w:rPr>
        <w:t>A</w:t>
      </w:r>
      <w:r>
        <w:rPr>
          <w:b/>
          <w:color w:val="407DC9"/>
          <w:sz w:val="18"/>
        </w:rPr>
        <w:t>TO</w:t>
      </w:r>
      <w:r>
        <w:rPr>
          <w:b/>
          <w:color w:val="407DC9"/>
        </w:rPr>
        <w:t>N</w:t>
      </w:r>
      <w:r>
        <w:rPr>
          <w:b/>
          <w:color w:val="407DC9"/>
          <w:spacing w:val="-10"/>
        </w:rPr>
        <w:t xml:space="preserve"> </w:t>
      </w:r>
      <w:r>
        <w:rPr>
          <w:b/>
          <w:color w:val="407DC9"/>
          <w:sz w:val="18"/>
        </w:rPr>
        <w:t>OBJECTS</w:t>
      </w:r>
      <w:commentRangeEnd w:id="175"/>
      <w:r w:rsidR="000B5BF6">
        <w:rPr>
          <w:rStyle w:val="Merknadsreferanse"/>
        </w:rPr>
        <w:commentReference w:id="175"/>
      </w:r>
    </w:p>
    <w:p w14:paraId="5EE41703" w14:textId="77777777" w:rsidR="00D02611" w:rsidRDefault="001F0FB3">
      <w:pPr>
        <w:pStyle w:val="Brdtekst"/>
        <w:spacing w:before="120"/>
        <w:ind w:right="436"/>
      </w:pPr>
      <w:r>
        <w:t>Some virtual AtoN objects (like the AIS AtoN Message 21) rely on repeated transmission to remain valid – however current display standards are not clear on this issue, and implementation may therefore vary in the short to medium term. The timeout limit of a repeatedly transmitted virtual AtoN must be defined in future standards, in order to ensure that the same information is available to all users at all times. (The IEC 62388 radar standards defines when AIS class A and B vessel targets are lost – approximately when the nominal repetition rate has been exceeded by a factor of 6. This general rule is recommended to be implemented for the display of virtual AtoN in future display</w:t>
      </w:r>
      <w:r>
        <w:rPr>
          <w:spacing w:val="-1"/>
        </w:rPr>
        <w:t xml:space="preserve"> </w:t>
      </w:r>
      <w:r>
        <w:t>standards.)</w:t>
      </w:r>
    </w:p>
    <w:p w14:paraId="6F53C85F" w14:textId="77777777" w:rsidR="00D02611" w:rsidRDefault="001F0FB3">
      <w:pPr>
        <w:pStyle w:val="Brdtekst"/>
        <w:spacing w:before="121"/>
        <w:ind w:right="467" w:hanging="1"/>
      </w:pPr>
      <w:r>
        <w:t>Some virtual AtoN objects (like the emerging application specific messages) may themselves contain a definition of their own lifetime – time of issue and time of expiration. These virtual AtoN objects – and virtual AtoN objects relying on repeated transmissions with repetition, but with a long timeout –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14:paraId="7C3ACF22" w14:textId="77777777" w:rsidR="00D02611" w:rsidRDefault="001F0FB3">
      <w:pPr>
        <w:pStyle w:val="Brdtekst"/>
        <w:spacing w:before="120"/>
        <w:ind w:right="617"/>
      </w:pPr>
      <w:r>
        <w:t>When the lifetime of a virtual AtoN object is timed out or cancelled, it should be removed from display systems. Objects relying on repeated transmissions that have exceeded the nominal reporting rate, but have not yet reached the timeout should, when queried for additional information, clearly indicate that the information may not be up to date.</w:t>
      </w:r>
    </w:p>
    <w:p w14:paraId="77293778" w14:textId="77777777" w:rsidR="00D02611" w:rsidRDefault="00D02611">
      <w:pPr>
        <w:pStyle w:val="Brdtekst"/>
        <w:spacing w:before="7"/>
        <w:ind w:left="0"/>
        <w:rPr>
          <w:sz w:val="19"/>
        </w:rPr>
      </w:pPr>
    </w:p>
    <w:commentRangeStart w:id="176"/>
    <w:p w14:paraId="0341FAFF"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61312" behindDoc="1" locked="0" layoutInCell="1" allowOverlap="1" wp14:anchorId="4E9FB2BB" wp14:editId="5F988FC4">
                <wp:simplePos x="0" y="0"/>
                <wp:positionH relativeFrom="page">
                  <wp:posOffset>556895</wp:posOffset>
                </wp:positionH>
                <wp:positionV relativeFrom="paragraph">
                  <wp:posOffset>294005</wp:posOffset>
                </wp:positionV>
                <wp:extent cx="937260" cy="0"/>
                <wp:effectExtent l="13970" t="6985" r="10795" b="12065"/>
                <wp:wrapTopAndBottom/>
                <wp:docPr id="2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5B00A30" id="Line 13"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osuIAIAAEM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&#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PwCiy4gAgAAQw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177" w:name="_TOC_250011"/>
      <w:bookmarkEnd w:id="177"/>
      <w:r w:rsidR="001F0FB3">
        <w:rPr>
          <w:color w:val="407DC9"/>
        </w:rPr>
        <w:t>NOTIFICATION</w:t>
      </w:r>
      <w:commentRangeEnd w:id="176"/>
      <w:r w:rsidR="006009F8">
        <w:rPr>
          <w:rStyle w:val="Merknadsreferanse"/>
          <w:b w:val="0"/>
          <w:bCs w:val="0"/>
        </w:rPr>
        <w:commentReference w:id="176"/>
      </w:r>
    </w:p>
    <w:p w14:paraId="1546BA9E" w14:textId="77777777" w:rsidR="00D02611" w:rsidRDefault="001F0FB3">
      <w:pPr>
        <w:pStyle w:val="Brdtekst"/>
        <w:spacing w:before="90"/>
        <w:ind w:right="769"/>
      </w:pPr>
      <w:r>
        <w:t>Having elected to deploy virtual AtoN, administrations should arrange for detailed information related to such aids to be made available to all concerned.</w:t>
      </w:r>
    </w:p>
    <w:p w14:paraId="5571F8CB" w14:textId="77777777" w:rsidR="00D02611" w:rsidRDefault="001F0FB3">
      <w:pPr>
        <w:pStyle w:val="Brdtekst"/>
        <w:spacing w:before="120"/>
        <w:ind w:right="564"/>
      </w:pPr>
      <w:r>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VHF/HF/MF radio. The administration should send specific notification to their hydrographic offices for inclusion in notices to mariners and should correct and update relevant paper charts, electronic charts and nautical publications.</w:t>
      </w:r>
    </w:p>
    <w:p w14:paraId="106279D6" w14:textId="77777777" w:rsidR="00D02611" w:rsidRDefault="001F0FB3">
      <w:pPr>
        <w:pStyle w:val="Brdtekst"/>
        <w:spacing w:before="120"/>
        <w:ind w:right="423"/>
      </w:pPr>
      <w:r>
        <w:t>As with other aids to navigation, mariners have an obligation to report malfunctioning virtual aids to navigation to the competent authority.</w:t>
      </w:r>
    </w:p>
    <w:p w14:paraId="2CE8C469" w14:textId="77777777" w:rsidR="00D02611" w:rsidRDefault="00D02611">
      <w:pPr>
        <w:sectPr w:rsidR="00D02611">
          <w:pgSz w:w="11910" w:h="16840"/>
          <w:pgMar w:top="920" w:right="380" w:bottom="1440" w:left="760" w:header="467" w:footer="942" w:gutter="0"/>
          <w:cols w:space="720"/>
        </w:sectPr>
      </w:pPr>
    </w:p>
    <w:p w14:paraId="78C3B66D" w14:textId="77777777" w:rsidR="00D02611" w:rsidRDefault="00D02611">
      <w:pPr>
        <w:pStyle w:val="Brdtekst"/>
        <w:spacing w:before="7"/>
        <w:ind w:left="0"/>
        <w:rPr>
          <w:sz w:val="9"/>
        </w:rPr>
      </w:pPr>
    </w:p>
    <w:p w14:paraId="073A5BFA" w14:textId="77777777" w:rsidR="00D02611" w:rsidRDefault="00107938">
      <w:pPr>
        <w:pStyle w:val="Overskrift1"/>
        <w:numPr>
          <w:ilvl w:val="0"/>
          <w:numId w:val="13"/>
        </w:numPr>
        <w:tabs>
          <w:tab w:val="left" w:pos="856"/>
          <w:tab w:val="left" w:pos="857"/>
        </w:tabs>
        <w:spacing w:before="44"/>
        <w:ind w:hanging="709"/>
      </w:pPr>
      <w:r>
        <w:rPr>
          <w:noProof/>
          <w:lang w:val="nb-NO" w:eastAsia="nb-NO"/>
        </w:rPr>
        <mc:AlternateContent>
          <mc:Choice Requires="wps">
            <w:drawing>
              <wp:anchor distT="0" distB="0" distL="0" distR="0" simplePos="0" relativeHeight="251662336" behindDoc="1" locked="0" layoutInCell="1" allowOverlap="1" wp14:anchorId="7AD03841" wp14:editId="210AFE97">
                <wp:simplePos x="0" y="0"/>
                <wp:positionH relativeFrom="page">
                  <wp:posOffset>556895</wp:posOffset>
                </wp:positionH>
                <wp:positionV relativeFrom="paragraph">
                  <wp:posOffset>321310</wp:posOffset>
                </wp:positionV>
                <wp:extent cx="937260" cy="0"/>
                <wp:effectExtent l="13970" t="8255" r="10795" b="10795"/>
                <wp:wrapTopAndBottom/>
                <wp:docPr id="2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1">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867515A" id="Line 12"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5.3pt" to="117.6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pyhIQIAAEM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" strokecolor="#00558d" strokeweight=".33864mm">
                <w10:wrap type="topAndBottom" anchorx="page"/>
              </v:line>
            </w:pict>
          </mc:Fallback>
        </mc:AlternateContent>
      </w:r>
      <w:bookmarkStart w:id="178" w:name="_TOC_250010"/>
      <w:r w:rsidR="001F0FB3">
        <w:rPr>
          <w:color w:val="407DC9"/>
        </w:rPr>
        <w:t>RISKS AND</w:t>
      </w:r>
      <w:r w:rsidR="001F0FB3">
        <w:rPr>
          <w:color w:val="407DC9"/>
          <w:spacing w:val="-1"/>
        </w:rPr>
        <w:t xml:space="preserve"> </w:t>
      </w:r>
      <w:bookmarkEnd w:id="178"/>
      <w:r w:rsidR="001F0FB3">
        <w:rPr>
          <w:color w:val="407DC9"/>
        </w:rPr>
        <w:t>LIMITATIONS</w:t>
      </w:r>
    </w:p>
    <w:p w14:paraId="64E73A58" w14:textId="3959D0F3" w:rsidR="00D02611" w:rsidRPr="006009F8" w:rsidRDefault="001F0FB3">
      <w:pPr>
        <w:pStyle w:val="Brdtekst"/>
        <w:spacing w:before="90"/>
        <w:ind w:right="550"/>
        <w:rPr>
          <w:strike/>
        </w:rPr>
      </w:pPr>
      <w:r>
        <w:t xml:space="preserve">The virtual AtoN are </w:t>
      </w:r>
      <w:r w:rsidRPr="006009F8">
        <w:rPr>
          <w:strike/>
        </w:rPr>
        <w:t>not</w:t>
      </w:r>
      <w:r>
        <w:t xml:space="preserve"> </w:t>
      </w:r>
      <w:commentRangeStart w:id="179"/>
      <w:r w:rsidR="006009F8">
        <w:t xml:space="preserve">now becoming </w:t>
      </w:r>
      <w:commentRangeEnd w:id="179"/>
      <w:r w:rsidR="006009F8">
        <w:rPr>
          <w:rStyle w:val="Merknadsreferanse"/>
        </w:rPr>
        <w:commentReference w:id="179"/>
      </w:r>
      <w:r>
        <w:t xml:space="preserve">visible on the displays of many ships and, </w:t>
      </w:r>
      <w:r w:rsidRPr="006009F8">
        <w:rPr>
          <w:strike/>
        </w:rPr>
        <w:t>if</w:t>
      </w:r>
      <w:r>
        <w:t xml:space="preserve"> </w:t>
      </w:r>
      <w:commentRangeStart w:id="180"/>
      <w:r w:rsidR="006009F8">
        <w:t xml:space="preserve">but when </w:t>
      </w:r>
      <w:commentRangeEnd w:id="180"/>
      <w:r w:rsidR="006009F8">
        <w:rPr>
          <w:rStyle w:val="Merknadsreferanse"/>
        </w:rPr>
        <w:commentReference w:id="180"/>
      </w:r>
      <w:r>
        <w:t xml:space="preserve">visible, the symbols may differ from one display to another. The consequences may be confusion, lack of information for the user and the undermining confidence in ECDIS, the chart and other systems. </w:t>
      </w:r>
      <w:commentRangeStart w:id="181"/>
      <w:r w:rsidRPr="006009F8">
        <w:rPr>
          <w:strike/>
        </w:rPr>
        <w:t>It</w:t>
      </w:r>
      <w:commentRangeEnd w:id="181"/>
      <w:r w:rsidR="006009F8">
        <w:rPr>
          <w:rStyle w:val="Merknadsreferanse"/>
        </w:rPr>
        <w:commentReference w:id="181"/>
      </w:r>
      <w:r w:rsidRPr="006009F8">
        <w:rPr>
          <w:strike/>
        </w:rPr>
        <w:t xml:space="preserve"> is likely to take at least a decade to harmonise the provision of virtual AtoN as a result of the ’grand‐fathering‘ clauses in the carriage requirement program for ECDIS and the likely schedule for the adoption of Integrated Bridge System (IBS) &amp; e‐Navigation.</w:t>
      </w:r>
    </w:p>
    <w:p w14:paraId="15B62879" w14:textId="77777777" w:rsidR="00D02611" w:rsidRDefault="001F0FB3">
      <w:pPr>
        <w:pStyle w:val="Brdtekst"/>
        <w:spacing w:before="120"/>
        <w:ind w:right="411"/>
      </w:pPr>
      <w:commentRangeStart w:id="182"/>
      <w:r w:rsidRPr="006009F8">
        <w:rPr>
          <w:strike/>
        </w:rPr>
        <w:t>Radar</w:t>
      </w:r>
      <w:commentRangeEnd w:id="182"/>
      <w:r w:rsidR="006009F8">
        <w:rPr>
          <w:rStyle w:val="Merknadsreferanse"/>
        </w:rPr>
        <w:commentReference w:id="182"/>
      </w:r>
      <w:r w:rsidRPr="006009F8">
        <w:rPr>
          <w:strike/>
        </w:rPr>
        <w:t xml:space="preserve"> will only display virtual AIS AtoN as an overlay of a diamond with a V inside if they are compliant with IEC 62388. This test specification came into force in 2008.</w:t>
      </w:r>
      <w:r>
        <w:t xml:space="preserve"> At the current rate of fitting new equipment, </w:t>
      </w:r>
      <w:commentRangeStart w:id="183"/>
      <w:r>
        <w:t xml:space="preserve">10‐15 years </w:t>
      </w:r>
      <w:commentRangeEnd w:id="183"/>
      <w:r w:rsidR="00BF56FC">
        <w:rPr>
          <w:rStyle w:val="Merknadsreferanse"/>
        </w:rPr>
        <w:commentReference w:id="183"/>
      </w:r>
      <w:r>
        <w:t>appears to be a realistic timescale for the majority of ships to benefit from the provision of display of virtual AtoN.</w:t>
      </w:r>
    </w:p>
    <w:p w14:paraId="083B7005" w14:textId="77777777" w:rsidR="00D02611" w:rsidRPr="00BF56FC" w:rsidRDefault="001F0FB3">
      <w:pPr>
        <w:pStyle w:val="Brdtekst"/>
        <w:spacing w:before="120"/>
        <w:ind w:right="738"/>
        <w:rPr>
          <w:strike/>
        </w:rPr>
      </w:pPr>
      <w:commentRangeStart w:id="184"/>
      <w:r w:rsidRPr="00BF56FC">
        <w:rPr>
          <w:strike/>
        </w:rPr>
        <w:t>Navigational</w:t>
      </w:r>
      <w:commentRangeEnd w:id="184"/>
      <w:r w:rsidR="00BF56FC">
        <w:rPr>
          <w:rStyle w:val="Merknadsreferanse"/>
        </w:rPr>
        <w:commentReference w:id="184"/>
      </w:r>
      <w:r w:rsidRPr="00BF56FC">
        <w:rPr>
          <w:strike/>
        </w:rPr>
        <w:t xml:space="preserve"> displays compliant with IEC 62288, which came into force in 2008 will show virtual AIS AtoN as an overlay of a diamond with a V inside.</w:t>
      </w:r>
    </w:p>
    <w:p w14:paraId="6B451CEC" w14:textId="5AE6179C" w:rsidR="00D02611" w:rsidRDefault="001F0FB3">
      <w:pPr>
        <w:pStyle w:val="Brdtekst"/>
        <w:spacing w:before="120"/>
        <w:ind w:right="516"/>
      </w:pPr>
      <w:commentRangeStart w:id="185"/>
      <w:r w:rsidRPr="00BF56FC">
        <w:rPr>
          <w:strike/>
        </w:rPr>
        <w:t>ECDIS</w:t>
      </w:r>
      <w:commentRangeEnd w:id="185"/>
      <w:r w:rsidR="00BF56FC">
        <w:rPr>
          <w:rStyle w:val="Merknadsreferanse"/>
        </w:rPr>
        <w:commentReference w:id="185"/>
      </w:r>
      <w:r w:rsidRPr="00BF56FC">
        <w:rPr>
          <w:strike/>
        </w:rPr>
        <w:t xml:space="preserve"> equipment fitted prior to 2009 will not show virtual AIS AtoN until the equipment is upgraded or replaced, which is unlikely under the current ‘grand‐fathering’ arrangements. There is currently no provision for virtual AIS AtoN in S‐57, or a symbol in S‐52, but this is capable of implementation.</w:t>
      </w:r>
      <w:r>
        <w:t xml:space="preserve"> </w:t>
      </w:r>
      <w:r w:rsidRPr="00BF56FC">
        <w:rPr>
          <w:strike/>
        </w:rPr>
        <w:t>However, even when virtual</w:t>
      </w:r>
      <w:r>
        <w:t xml:space="preserve"> </w:t>
      </w:r>
      <w:commentRangeStart w:id="186"/>
      <w:r w:rsidR="00BF56FC">
        <w:t xml:space="preserve">It is still possible that when a </w:t>
      </w:r>
      <w:commentRangeEnd w:id="186"/>
      <w:r w:rsidR="00BF56FC">
        <w:rPr>
          <w:rStyle w:val="Merknadsreferanse"/>
        </w:rPr>
        <w:commentReference w:id="186"/>
      </w:r>
      <w:r>
        <w:t>AIS AtoN are reflected in S‐57 and S‐52, existing ECDIS will only show an orange ‘?’ upon encountering a virtual AIS AtoN object in the ENC database. The orange ‘?’ can be interrogated for further</w:t>
      </w:r>
      <w:r>
        <w:rPr>
          <w:spacing w:val="-8"/>
        </w:rPr>
        <w:t xml:space="preserve"> </w:t>
      </w:r>
      <w:r>
        <w:t>detail.</w:t>
      </w:r>
    </w:p>
    <w:p w14:paraId="557370E9" w14:textId="77777777" w:rsidR="00D02611" w:rsidRDefault="001F0FB3">
      <w:pPr>
        <w:pStyle w:val="Brdtekst"/>
        <w:spacing w:before="120"/>
        <w:ind w:right="865"/>
      </w:pPr>
      <w:r>
        <w:t>The Minimum Keyboard Display (MKD) should display AIS AtoN, including the virtual flag, but it is known that some MKDs do not meet this requirement.</w:t>
      </w:r>
    </w:p>
    <w:p w14:paraId="48BF7921" w14:textId="77777777" w:rsidR="00D02611" w:rsidRDefault="00107938">
      <w:pPr>
        <w:pStyle w:val="Overskrift2"/>
        <w:numPr>
          <w:ilvl w:val="1"/>
          <w:numId w:val="13"/>
        </w:numPr>
        <w:tabs>
          <w:tab w:val="left" w:pos="997"/>
          <w:tab w:val="left" w:pos="998"/>
        </w:tabs>
      </w:pPr>
      <w:r>
        <w:rPr>
          <w:noProof/>
          <w:lang w:val="nb-NO" w:eastAsia="nb-NO"/>
        </w:rPr>
        <mc:AlternateContent>
          <mc:Choice Requires="wps">
            <w:drawing>
              <wp:anchor distT="0" distB="0" distL="0" distR="0" simplePos="0" relativeHeight="251663360" behindDoc="1" locked="0" layoutInCell="1" allowOverlap="1" wp14:anchorId="3DD5ACC4" wp14:editId="4951A0BD">
                <wp:simplePos x="0" y="0"/>
                <wp:positionH relativeFrom="page">
                  <wp:posOffset>556895</wp:posOffset>
                </wp:positionH>
                <wp:positionV relativeFrom="paragraph">
                  <wp:posOffset>348615</wp:posOffset>
                </wp:positionV>
                <wp:extent cx="939165" cy="0"/>
                <wp:effectExtent l="13970" t="10160" r="8890" b="8890"/>
                <wp:wrapTopAndBottom/>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C52FC12" id="Line 1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" strokecolor="#575756" strokeweight=".48pt">
                <w10:wrap type="topAndBottom" anchorx="page"/>
              </v:line>
            </w:pict>
          </mc:Fallback>
        </mc:AlternateContent>
      </w:r>
      <w:bookmarkStart w:id="187" w:name="_TOC_250009"/>
      <w:r w:rsidR="001F0FB3">
        <w:rPr>
          <w:color w:val="407DC9"/>
        </w:rPr>
        <w:t>RISK</w:t>
      </w:r>
      <w:r w:rsidR="001F0FB3">
        <w:rPr>
          <w:color w:val="407DC9"/>
          <w:spacing w:val="-2"/>
        </w:rPr>
        <w:t xml:space="preserve"> </w:t>
      </w:r>
      <w:bookmarkEnd w:id="187"/>
      <w:r w:rsidR="001F0FB3">
        <w:rPr>
          <w:color w:val="407DC9"/>
        </w:rPr>
        <w:t>MITIGATION</w:t>
      </w:r>
    </w:p>
    <w:p w14:paraId="7496C2B3" w14:textId="77777777" w:rsidR="00D02611" w:rsidRDefault="001F0FB3">
      <w:pPr>
        <w:pStyle w:val="Overskrift4"/>
        <w:spacing w:before="30"/>
        <w:rPr>
          <w:u w:val="none"/>
        </w:rPr>
      </w:pPr>
      <w:r>
        <w:rPr>
          <w:color w:val="575756"/>
          <w:u w:color="575756"/>
        </w:rPr>
        <w:t>Table 1</w:t>
      </w:r>
      <w:r>
        <w:rPr>
          <w:color w:val="575756"/>
          <w:u w:val="none"/>
        </w:rPr>
        <w:t xml:space="preserve"> </w:t>
      </w:r>
      <w:r>
        <w:rPr>
          <w:color w:val="575756"/>
          <w:u w:color="575756"/>
        </w:rPr>
        <w:t>Potential risk mitigation measures</w:t>
      </w:r>
    </w:p>
    <w:p w14:paraId="56B83374" w14:textId="77777777" w:rsidR="00D02611" w:rsidRDefault="00D02611">
      <w:pPr>
        <w:pStyle w:val="Brdtekst"/>
        <w:spacing w:before="9"/>
        <w:ind w:left="0"/>
        <w:rPr>
          <w:b/>
          <w:i/>
          <w:sz w:val="1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33"/>
        <w:gridCol w:w="5862"/>
      </w:tblGrid>
      <w:tr w:rsidR="00D02611" w14:paraId="6F787A0A" w14:textId="77777777">
        <w:trPr>
          <w:trHeight w:val="363"/>
        </w:trPr>
        <w:tc>
          <w:tcPr>
            <w:tcW w:w="4333" w:type="dxa"/>
          </w:tcPr>
          <w:p w14:paraId="739ACEAA" w14:textId="77777777" w:rsidR="00D02611" w:rsidRDefault="001F0FB3">
            <w:pPr>
              <w:pStyle w:val="TableParagraph"/>
              <w:spacing w:before="59"/>
              <w:rPr>
                <w:b/>
                <w:sz w:val="20"/>
              </w:rPr>
            </w:pPr>
            <w:r>
              <w:rPr>
                <w:b/>
                <w:color w:val="407DC9"/>
                <w:sz w:val="20"/>
              </w:rPr>
              <w:t>Risk</w:t>
            </w:r>
          </w:p>
        </w:tc>
        <w:tc>
          <w:tcPr>
            <w:tcW w:w="5862" w:type="dxa"/>
          </w:tcPr>
          <w:p w14:paraId="14F754AF" w14:textId="77777777" w:rsidR="00D02611" w:rsidRDefault="001F0FB3">
            <w:pPr>
              <w:pStyle w:val="TableParagraph"/>
              <w:spacing w:before="59"/>
              <w:rPr>
                <w:b/>
                <w:sz w:val="20"/>
              </w:rPr>
            </w:pPr>
            <w:r>
              <w:rPr>
                <w:b/>
                <w:color w:val="407DC9"/>
                <w:sz w:val="20"/>
              </w:rPr>
              <w:t>Potential Mitigation</w:t>
            </w:r>
          </w:p>
        </w:tc>
      </w:tr>
      <w:tr w:rsidR="00D02611" w14:paraId="715BF100" w14:textId="77777777">
        <w:trPr>
          <w:trHeight w:val="528"/>
        </w:trPr>
        <w:tc>
          <w:tcPr>
            <w:tcW w:w="4333" w:type="dxa"/>
          </w:tcPr>
          <w:p w14:paraId="7BEEC1DF" w14:textId="77777777" w:rsidR="00D02611" w:rsidRDefault="001F0FB3">
            <w:pPr>
              <w:pStyle w:val="TableParagraph"/>
              <w:spacing w:before="19"/>
              <w:rPr>
                <w:sz w:val="20"/>
              </w:rPr>
            </w:pPr>
            <w:r>
              <w:rPr>
                <w:sz w:val="20"/>
              </w:rPr>
              <w:t>Complete dependence of virtual AtoN</w:t>
            </w:r>
          </w:p>
        </w:tc>
        <w:tc>
          <w:tcPr>
            <w:tcW w:w="5862" w:type="dxa"/>
          </w:tcPr>
          <w:p w14:paraId="11908C1D" w14:textId="77777777" w:rsidR="00D02611" w:rsidRDefault="001F0FB3">
            <w:pPr>
              <w:pStyle w:val="TableParagraph"/>
              <w:spacing w:before="20"/>
              <w:ind w:right="318"/>
              <w:rPr>
                <w:sz w:val="20"/>
              </w:rPr>
            </w:pPr>
            <w:r>
              <w:rPr>
                <w:sz w:val="20"/>
              </w:rPr>
              <w:t>Not rely completely on virtual AtoN but to cross check with other data or information</w:t>
            </w:r>
          </w:p>
        </w:tc>
      </w:tr>
      <w:tr w:rsidR="00D02611" w14:paraId="688A9614" w14:textId="77777777">
        <w:trPr>
          <w:trHeight w:val="1056"/>
        </w:trPr>
        <w:tc>
          <w:tcPr>
            <w:tcW w:w="4333" w:type="dxa"/>
          </w:tcPr>
          <w:p w14:paraId="6F397D3D" w14:textId="77777777" w:rsidR="00D02611" w:rsidRDefault="001F0FB3">
            <w:pPr>
              <w:pStyle w:val="TableParagraph"/>
              <w:spacing w:before="19"/>
              <w:ind w:right="740"/>
              <w:rPr>
                <w:sz w:val="20"/>
              </w:rPr>
            </w:pPr>
            <w:r>
              <w:rPr>
                <w:sz w:val="20"/>
              </w:rPr>
              <w:t>Not all mariners will receive or be able to display virtual AtoN</w:t>
            </w:r>
          </w:p>
        </w:tc>
        <w:tc>
          <w:tcPr>
            <w:tcW w:w="5862" w:type="dxa"/>
          </w:tcPr>
          <w:p w14:paraId="0B869143" w14:textId="77777777" w:rsidR="00D02611" w:rsidRDefault="001F0FB3">
            <w:pPr>
              <w:pStyle w:val="TableParagraph"/>
              <w:spacing w:before="19"/>
              <w:ind w:right="868"/>
              <w:rPr>
                <w:sz w:val="20"/>
              </w:rPr>
            </w:pPr>
            <w:r>
              <w:rPr>
                <w:sz w:val="20"/>
              </w:rPr>
              <w:t>MSI should be maintained as primary system, Virtual AtoN supplements MSI</w:t>
            </w:r>
          </w:p>
          <w:p w14:paraId="447F73CF" w14:textId="77777777" w:rsidR="00D02611" w:rsidRDefault="001F0FB3">
            <w:pPr>
              <w:pStyle w:val="TableParagraph"/>
              <w:spacing w:before="5" w:line="260" w:lineRule="atLeast"/>
              <w:ind w:right="714"/>
              <w:rPr>
                <w:sz w:val="20"/>
              </w:rPr>
            </w:pPr>
            <w:r>
              <w:rPr>
                <w:sz w:val="20"/>
              </w:rPr>
              <w:t>Encourage integration with navigation displays, where fitted Development of e‐Navigation and S Mode</w:t>
            </w:r>
          </w:p>
        </w:tc>
      </w:tr>
      <w:tr w:rsidR="00D02611" w14:paraId="5B337E65" w14:textId="77777777">
        <w:trPr>
          <w:trHeight w:val="1340"/>
        </w:trPr>
        <w:tc>
          <w:tcPr>
            <w:tcW w:w="4333" w:type="dxa"/>
          </w:tcPr>
          <w:p w14:paraId="27AC5ADA" w14:textId="77777777" w:rsidR="00D02611" w:rsidRDefault="001F0FB3">
            <w:pPr>
              <w:pStyle w:val="TableParagraph"/>
              <w:spacing w:before="18"/>
              <w:rPr>
                <w:sz w:val="20"/>
              </w:rPr>
            </w:pPr>
            <w:r>
              <w:rPr>
                <w:sz w:val="20"/>
              </w:rPr>
              <w:t>Information overload</w:t>
            </w:r>
          </w:p>
        </w:tc>
        <w:tc>
          <w:tcPr>
            <w:tcW w:w="5862" w:type="dxa"/>
          </w:tcPr>
          <w:p w14:paraId="1A263204" w14:textId="77777777" w:rsidR="00D02611" w:rsidRDefault="001F0FB3">
            <w:pPr>
              <w:pStyle w:val="TableParagraph"/>
              <w:spacing w:before="18"/>
              <w:rPr>
                <w:sz w:val="20"/>
              </w:rPr>
            </w:pPr>
            <w:r>
              <w:rPr>
                <w:sz w:val="20"/>
              </w:rPr>
              <w:t>Use of lines and areas versus points</w:t>
            </w:r>
          </w:p>
          <w:p w14:paraId="46598E9B" w14:textId="77777777" w:rsidR="00D02611" w:rsidRDefault="001F0FB3">
            <w:pPr>
              <w:pStyle w:val="TableParagraph"/>
              <w:spacing w:before="21" w:line="259" w:lineRule="auto"/>
              <w:ind w:right="1810"/>
              <w:rPr>
                <w:sz w:val="20"/>
              </w:rPr>
            </w:pPr>
            <w:r>
              <w:rPr>
                <w:sz w:val="20"/>
              </w:rPr>
              <w:t>Only competent authorities may approve issue Area specific display</w:t>
            </w:r>
          </w:p>
          <w:p w14:paraId="74C0B143" w14:textId="77777777" w:rsidR="00D02611" w:rsidRDefault="001F0FB3">
            <w:pPr>
              <w:pStyle w:val="TableParagraph"/>
              <w:spacing w:before="1"/>
              <w:rPr>
                <w:sz w:val="20"/>
              </w:rPr>
            </w:pPr>
            <w:r>
              <w:rPr>
                <w:sz w:val="20"/>
              </w:rPr>
              <w:t>Development of e‐Navigation</w:t>
            </w:r>
          </w:p>
          <w:p w14:paraId="1F5D5931" w14:textId="77777777" w:rsidR="00D02611" w:rsidRDefault="001F0FB3">
            <w:pPr>
              <w:pStyle w:val="TableParagraph"/>
              <w:spacing w:before="19"/>
              <w:rPr>
                <w:sz w:val="20"/>
              </w:rPr>
            </w:pPr>
            <w:r>
              <w:rPr>
                <w:sz w:val="20"/>
              </w:rPr>
              <w:t>Limited use of virtual AtoN in any area</w:t>
            </w:r>
          </w:p>
        </w:tc>
      </w:tr>
      <w:tr w:rsidR="00D02611" w14:paraId="2E774B20" w14:textId="77777777">
        <w:trPr>
          <w:trHeight w:val="813"/>
        </w:trPr>
        <w:tc>
          <w:tcPr>
            <w:tcW w:w="4333" w:type="dxa"/>
          </w:tcPr>
          <w:p w14:paraId="6184E179" w14:textId="77777777" w:rsidR="00D02611" w:rsidRDefault="001F0FB3">
            <w:pPr>
              <w:pStyle w:val="TableParagraph"/>
              <w:spacing w:before="19"/>
              <w:rPr>
                <w:sz w:val="20"/>
              </w:rPr>
            </w:pPr>
            <w:r>
              <w:rPr>
                <w:sz w:val="20"/>
              </w:rPr>
              <w:t>Lack of user awareness or understanding</w:t>
            </w:r>
          </w:p>
        </w:tc>
        <w:tc>
          <w:tcPr>
            <w:tcW w:w="5862" w:type="dxa"/>
          </w:tcPr>
          <w:p w14:paraId="41CAD7AB" w14:textId="77777777" w:rsidR="00D02611" w:rsidRDefault="001F0FB3">
            <w:pPr>
              <w:pStyle w:val="TableParagraph"/>
              <w:spacing w:before="19"/>
              <w:ind w:left="218"/>
              <w:rPr>
                <w:sz w:val="20"/>
              </w:rPr>
            </w:pPr>
            <w:r>
              <w:rPr>
                <w:sz w:val="20"/>
              </w:rPr>
              <w:t>Training</w:t>
            </w:r>
          </w:p>
          <w:p w14:paraId="1DC08680" w14:textId="77777777" w:rsidR="00D02611" w:rsidRDefault="001F0FB3">
            <w:pPr>
              <w:pStyle w:val="TableParagraph"/>
              <w:spacing w:before="20"/>
              <w:rPr>
                <w:sz w:val="20"/>
              </w:rPr>
            </w:pPr>
            <w:r>
              <w:rPr>
                <w:sz w:val="20"/>
              </w:rPr>
              <w:t>Clear promulgation of information</w:t>
            </w:r>
          </w:p>
          <w:p w14:paraId="7DF4ABFF" w14:textId="77777777" w:rsidR="00D02611" w:rsidRDefault="001F0FB3">
            <w:pPr>
              <w:pStyle w:val="TableParagraph"/>
              <w:spacing w:before="21"/>
              <w:rPr>
                <w:sz w:val="20"/>
              </w:rPr>
            </w:pPr>
            <w:r>
              <w:rPr>
                <w:sz w:val="20"/>
              </w:rPr>
              <w:t>Develop educational material</w:t>
            </w:r>
          </w:p>
        </w:tc>
      </w:tr>
      <w:tr w:rsidR="00D02611" w14:paraId="762613CD" w14:textId="77777777">
        <w:trPr>
          <w:trHeight w:val="283"/>
        </w:trPr>
        <w:tc>
          <w:tcPr>
            <w:tcW w:w="4333" w:type="dxa"/>
          </w:tcPr>
          <w:p w14:paraId="3189DD46" w14:textId="77777777" w:rsidR="00D02611" w:rsidRDefault="001F0FB3">
            <w:pPr>
              <w:pStyle w:val="TableParagraph"/>
              <w:spacing w:before="18"/>
              <w:rPr>
                <w:sz w:val="20"/>
              </w:rPr>
            </w:pPr>
            <w:r>
              <w:rPr>
                <w:sz w:val="20"/>
              </w:rPr>
              <w:t>Confusion from varying symbology</w:t>
            </w:r>
          </w:p>
        </w:tc>
        <w:tc>
          <w:tcPr>
            <w:tcW w:w="5862" w:type="dxa"/>
          </w:tcPr>
          <w:p w14:paraId="10FA8752" w14:textId="77777777" w:rsidR="00D02611" w:rsidRDefault="001F0FB3">
            <w:pPr>
              <w:pStyle w:val="TableParagraph"/>
              <w:spacing w:before="18"/>
              <w:rPr>
                <w:sz w:val="20"/>
              </w:rPr>
            </w:pPr>
            <w:r>
              <w:rPr>
                <w:sz w:val="20"/>
              </w:rPr>
              <w:t>Standardisation of symbology by IMO, IHO, IALA, IEC.</w:t>
            </w:r>
          </w:p>
        </w:tc>
      </w:tr>
      <w:tr w:rsidR="00D02611" w14:paraId="69F5F90A" w14:textId="77777777">
        <w:trPr>
          <w:trHeight w:val="547"/>
        </w:trPr>
        <w:tc>
          <w:tcPr>
            <w:tcW w:w="4333" w:type="dxa"/>
          </w:tcPr>
          <w:p w14:paraId="2DD29676" w14:textId="77777777" w:rsidR="00D02611" w:rsidRDefault="001F0FB3">
            <w:pPr>
              <w:pStyle w:val="TableParagraph"/>
              <w:spacing w:before="18"/>
              <w:rPr>
                <w:sz w:val="20"/>
              </w:rPr>
            </w:pPr>
            <w:r>
              <w:rPr>
                <w:sz w:val="20"/>
              </w:rPr>
              <w:t>Equipment may be set up not to show data</w:t>
            </w:r>
          </w:p>
        </w:tc>
        <w:tc>
          <w:tcPr>
            <w:tcW w:w="5862" w:type="dxa"/>
          </w:tcPr>
          <w:p w14:paraId="02E2F16E" w14:textId="77777777" w:rsidR="00D02611" w:rsidRDefault="001F0FB3">
            <w:pPr>
              <w:pStyle w:val="TableParagraph"/>
              <w:spacing w:before="18"/>
              <w:ind w:left="218"/>
              <w:rPr>
                <w:sz w:val="20"/>
              </w:rPr>
            </w:pPr>
            <w:r>
              <w:rPr>
                <w:sz w:val="20"/>
              </w:rPr>
              <w:t>Instruction and training</w:t>
            </w:r>
          </w:p>
          <w:p w14:paraId="5754C427" w14:textId="77777777" w:rsidR="00D02611" w:rsidRDefault="001F0FB3">
            <w:pPr>
              <w:pStyle w:val="TableParagraph"/>
              <w:spacing w:before="21"/>
              <w:rPr>
                <w:sz w:val="20"/>
              </w:rPr>
            </w:pPr>
            <w:r>
              <w:rPr>
                <w:sz w:val="20"/>
              </w:rPr>
              <w:t>S Mode</w:t>
            </w:r>
          </w:p>
        </w:tc>
      </w:tr>
      <w:tr w:rsidR="00D02611" w14:paraId="337AD994" w14:textId="77777777">
        <w:trPr>
          <w:trHeight w:val="528"/>
        </w:trPr>
        <w:tc>
          <w:tcPr>
            <w:tcW w:w="4333" w:type="dxa"/>
          </w:tcPr>
          <w:p w14:paraId="1C5FE28E" w14:textId="77777777" w:rsidR="00D02611" w:rsidRDefault="001F0FB3">
            <w:pPr>
              <w:pStyle w:val="TableParagraph"/>
              <w:spacing w:before="19"/>
              <w:ind w:right="306"/>
              <w:rPr>
                <w:sz w:val="20"/>
              </w:rPr>
            </w:pPr>
            <w:r>
              <w:rPr>
                <w:sz w:val="20"/>
              </w:rPr>
              <w:t>Confusion from message options for locations, area and lines</w:t>
            </w:r>
          </w:p>
        </w:tc>
        <w:tc>
          <w:tcPr>
            <w:tcW w:w="5862" w:type="dxa"/>
          </w:tcPr>
          <w:p w14:paraId="258326F9" w14:textId="77777777" w:rsidR="00D02611" w:rsidRDefault="001F0FB3">
            <w:pPr>
              <w:pStyle w:val="TableParagraph"/>
              <w:spacing w:before="18"/>
              <w:rPr>
                <w:sz w:val="20"/>
              </w:rPr>
            </w:pPr>
            <w:r>
              <w:rPr>
                <w:sz w:val="20"/>
              </w:rPr>
              <w:t>IMO / IALA to define message formats</w:t>
            </w:r>
          </w:p>
        </w:tc>
      </w:tr>
      <w:tr w:rsidR="00D02611" w14:paraId="706C7BB8" w14:textId="77777777">
        <w:trPr>
          <w:trHeight w:val="1341"/>
        </w:trPr>
        <w:tc>
          <w:tcPr>
            <w:tcW w:w="4333" w:type="dxa"/>
          </w:tcPr>
          <w:p w14:paraId="0AF9C24F" w14:textId="77777777" w:rsidR="00D02611" w:rsidRDefault="001F0FB3">
            <w:pPr>
              <w:pStyle w:val="TableParagraph"/>
              <w:spacing w:before="18"/>
              <w:rPr>
                <w:sz w:val="20"/>
              </w:rPr>
            </w:pPr>
            <w:r>
              <w:rPr>
                <w:sz w:val="20"/>
              </w:rPr>
              <w:t>Loss of signal</w:t>
            </w:r>
          </w:p>
        </w:tc>
        <w:tc>
          <w:tcPr>
            <w:tcW w:w="5862" w:type="dxa"/>
          </w:tcPr>
          <w:p w14:paraId="2AA00560" w14:textId="77777777" w:rsidR="00D02611" w:rsidRDefault="001F0FB3">
            <w:pPr>
              <w:pStyle w:val="TableParagraph"/>
              <w:spacing w:before="18" w:line="261" w:lineRule="auto"/>
              <w:ind w:right="1082" w:hanging="2"/>
              <w:rPr>
                <w:sz w:val="20"/>
              </w:rPr>
            </w:pPr>
            <w:r>
              <w:rPr>
                <w:sz w:val="20"/>
              </w:rPr>
              <w:t>Published standards for availability, continuity, integrity Verification of transmission by originator</w:t>
            </w:r>
          </w:p>
          <w:p w14:paraId="57FB01F3" w14:textId="77777777" w:rsidR="00D02611" w:rsidRDefault="001F0FB3">
            <w:pPr>
              <w:pStyle w:val="TableParagraph"/>
              <w:spacing w:line="259" w:lineRule="auto"/>
              <w:ind w:right="4218"/>
              <w:rPr>
                <w:sz w:val="20"/>
              </w:rPr>
            </w:pPr>
            <w:r>
              <w:rPr>
                <w:sz w:val="20"/>
              </w:rPr>
              <w:t>Redundancy Integrity warning</w:t>
            </w:r>
          </w:p>
          <w:p w14:paraId="736E4B37" w14:textId="77777777" w:rsidR="00D02611" w:rsidRDefault="001F0FB3">
            <w:pPr>
              <w:pStyle w:val="TableParagraph"/>
              <w:rPr>
                <w:sz w:val="20"/>
              </w:rPr>
            </w:pPr>
            <w:r>
              <w:rPr>
                <w:sz w:val="20"/>
              </w:rPr>
              <w:t>Correlation with MSI and / or chart</w:t>
            </w:r>
          </w:p>
          <w:p w14:paraId="5386AB75" w14:textId="3E40CE31" w:rsidR="00EE6C3F" w:rsidRDefault="00EE6C3F">
            <w:pPr>
              <w:pStyle w:val="TableParagraph"/>
              <w:rPr>
                <w:sz w:val="20"/>
              </w:rPr>
            </w:pPr>
            <w:commentRangeStart w:id="188"/>
            <w:r>
              <w:rPr>
                <w:sz w:val="20"/>
              </w:rPr>
              <w:t>Shipborne Navigational displays able to manage and display the lost target symbol.</w:t>
            </w:r>
            <w:commentRangeEnd w:id="188"/>
            <w:r>
              <w:rPr>
                <w:rStyle w:val="Merknadsreferanse"/>
              </w:rPr>
              <w:commentReference w:id="188"/>
            </w:r>
          </w:p>
        </w:tc>
      </w:tr>
    </w:tbl>
    <w:p w14:paraId="0CD34858" w14:textId="77777777" w:rsidR="00D02611" w:rsidRDefault="00D02611">
      <w:pPr>
        <w:rPr>
          <w:sz w:val="20"/>
        </w:rPr>
        <w:sectPr w:rsidR="00D02611">
          <w:pgSz w:w="11910" w:h="16840"/>
          <w:pgMar w:top="920" w:right="380" w:bottom="1440" w:left="760" w:header="467" w:footer="942" w:gutter="0"/>
          <w:cols w:space="720"/>
        </w:sectPr>
      </w:pPr>
    </w:p>
    <w:p w14:paraId="208B0D3F" w14:textId="77777777" w:rsidR="00D02611" w:rsidRDefault="00D02611">
      <w:pPr>
        <w:pStyle w:val="Brdtekst"/>
        <w:spacing w:before="2"/>
        <w:ind w:left="0"/>
        <w:rPr>
          <w:b/>
          <w:i/>
          <w:sz w:val="13"/>
        </w:rPr>
      </w:pPr>
    </w:p>
    <w:tbl>
      <w:tblPr>
        <w:tblW w:w="0" w:type="auto"/>
        <w:tblInd w:w="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6"/>
        <w:gridCol w:w="4785"/>
      </w:tblGrid>
      <w:tr w:rsidR="00D02611" w14:paraId="2FF309B2" w14:textId="77777777">
        <w:trPr>
          <w:trHeight w:val="364"/>
        </w:trPr>
        <w:tc>
          <w:tcPr>
            <w:tcW w:w="4786" w:type="dxa"/>
          </w:tcPr>
          <w:p w14:paraId="1187E2FC" w14:textId="77777777" w:rsidR="00D02611" w:rsidRDefault="001F0FB3">
            <w:pPr>
              <w:pStyle w:val="TableParagraph"/>
              <w:spacing w:before="60"/>
              <w:rPr>
                <w:b/>
                <w:sz w:val="20"/>
              </w:rPr>
            </w:pPr>
            <w:r>
              <w:rPr>
                <w:b/>
                <w:color w:val="407DC9"/>
                <w:sz w:val="20"/>
              </w:rPr>
              <w:t>Risk</w:t>
            </w:r>
          </w:p>
        </w:tc>
        <w:tc>
          <w:tcPr>
            <w:tcW w:w="4785" w:type="dxa"/>
          </w:tcPr>
          <w:p w14:paraId="251BA0C2" w14:textId="77777777" w:rsidR="00D02611" w:rsidRDefault="001F0FB3">
            <w:pPr>
              <w:pStyle w:val="TableParagraph"/>
              <w:spacing w:before="60"/>
              <w:ind w:left="219"/>
              <w:rPr>
                <w:b/>
                <w:sz w:val="20"/>
              </w:rPr>
            </w:pPr>
            <w:r>
              <w:rPr>
                <w:b/>
                <w:color w:val="407DC9"/>
                <w:sz w:val="20"/>
              </w:rPr>
              <w:t>Potential Mitigation</w:t>
            </w:r>
          </w:p>
        </w:tc>
      </w:tr>
      <w:tr w:rsidR="00D02611" w14:paraId="725881E9" w14:textId="77777777">
        <w:trPr>
          <w:trHeight w:val="1077"/>
        </w:trPr>
        <w:tc>
          <w:tcPr>
            <w:tcW w:w="4786" w:type="dxa"/>
          </w:tcPr>
          <w:p w14:paraId="19C7B5A0" w14:textId="77777777" w:rsidR="00D02611" w:rsidRDefault="001F0FB3">
            <w:pPr>
              <w:pStyle w:val="TableParagraph"/>
              <w:spacing w:before="18"/>
              <w:rPr>
                <w:sz w:val="20"/>
              </w:rPr>
            </w:pPr>
            <w:r>
              <w:rPr>
                <w:sz w:val="20"/>
              </w:rPr>
              <w:t>GNSS vulnerability</w:t>
            </w:r>
          </w:p>
        </w:tc>
        <w:tc>
          <w:tcPr>
            <w:tcW w:w="4785" w:type="dxa"/>
          </w:tcPr>
          <w:p w14:paraId="1D8F8B4D" w14:textId="77777777" w:rsidR="00D02611" w:rsidRDefault="001F0FB3">
            <w:pPr>
              <w:pStyle w:val="TableParagraph"/>
              <w:spacing w:before="18" w:line="259" w:lineRule="auto"/>
              <w:ind w:right="2314" w:hanging="4"/>
              <w:rPr>
                <w:sz w:val="20"/>
              </w:rPr>
            </w:pPr>
            <w:r>
              <w:rPr>
                <w:sz w:val="20"/>
              </w:rPr>
              <w:t>AIS semaphore mode Satellite monitoring / RAIM DGNSS integrity message</w:t>
            </w:r>
          </w:p>
          <w:p w14:paraId="26DFCA16" w14:textId="77777777" w:rsidR="00D02611" w:rsidRDefault="001F0FB3">
            <w:pPr>
              <w:pStyle w:val="TableParagraph"/>
              <w:spacing w:before="2"/>
              <w:rPr>
                <w:sz w:val="20"/>
              </w:rPr>
            </w:pPr>
            <w:r>
              <w:rPr>
                <w:sz w:val="20"/>
              </w:rPr>
              <w:t>Electronic terrestrial backup</w:t>
            </w:r>
          </w:p>
        </w:tc>
      </w:tr>
      <w:tr w:rsidR="00D02611" w14:paraId="5905DA7B" w14:textId="77777777">
        <w:trPr>
          <w:trHeight w:val="1076"/>
        </w:trPr>
        <w:tc>
          <w:tcPr>
            <w:tcW w:w="4786" w:type="dxa"/>
          </w:tcPr>
          <w:p w14:paraId="487CB244" w14:textId="77777777" w:rsidR="00D02611" w:rsidRDefault="001F0FB3">
            <w:pPr>
              <w:pStyle w:val="TableParagraph"/>
              <w:spacing w:before="18"/>
              <w:rPr>
                <w:sz w:val="20"/>
              </w:rPr>
            </w:pPr>
            <w:r>
              <w:rPr>
                <w:sz w:val="20"/>
              </w:rPr>
              <w:t>Virtual AtoN vulnerability; jamming / spoofing</w:t>
            </w:r>
          </w:p>
        </w:tc>
        <w:tc>
          <w:tcPr>
            <w:tcW w:w="4785" w:type="dxa"/>
          </w:tcPr>
          <w:p w14:paraId="72CFC6D2" w14:textId="77777777" w:rsidR="00D02611" w:rsidRDefault="001F0FB3">
            <w:pPr>
              <w:pStyle w:val="TableParagraph"/>
              <w:spacing w:before="18" w:line="259" w:lineRule="auto"/>
              <w:ind w:right="1231" w:hanging="1"/>
              <w:rPr>
                <w:sz w:val="20"/>
              </w:rPr>
            </w:pPr>
            <w:r>
              <w:rPr>
                <w:sz w:val="20"/>
              </w:rPr>
              <w:t>Verification of transmission by originator Correlation with MSI and / or charts Data link monitoring by</w:t>
            </w:r>
            <w:r>
              <w:rPr>
                <w:spacing w:val="-10"/>
                <w:sz w:val="20"/>
              </w:rPr>
              <w:t xml:space="preserve"> </w:t>
            </w:r>
            <w:r>
              <w:rPr>
                <w:sz w:val="20"/>
              </w:rPr>
              <w:t>authorities</w:t>
            </w:r>
          </w:p>
          <w:p w14:paraId="280B6A9D" w14:textId="77777777" w:rsidR="00D02611" w:rsidRDefault="001F0FB3">
            <w:pPr>
              <w:pStyle w:val="TableParagraph"/>
              <w:spacing w:before="2"/>
              <w:rPr>
                <w:sz w:val="20"/>
              </w:rPr>
            </w:pPr>
            <w:r>
              <w:rPr>
                <w:sz w:val="20"/>
              </w:rPr>
              <w:t>Counter‐spoofing (cancelation methods)</w:t>
            </w:r>
          </w:p>
        </w:tc>
      </w:tr>
      <w:tr w:rsidR="00D02611" w14:paraId="120C6E40" w14:textId="77777777">
        <w:trPr>
          <w:trHeight w:val="1320"/>
        </w:trPr>
        <w:tc>
          <w:tcPr>
            <w:tcW w:w="4786" w:type="dxa"/>
          </w:tcPr>
          <w:p w14:paraId="509B8B88" w14:textId="77777777" w:rsidR="00D02611" w:rsidRDefault="001F0FB3">
            <w:pPr>
              <w:pStyle w:val="TableParagraph"/>
              <w:spacing w:before="18"/>
              <w:rPr>
                <w:sz w:val="20"/>
              </w:rPr>
            </w:pPr>
            <w:r>
              <w:rPr>
                <w:sz w:val="20"/>
              </w:rPr>
              <w:t>No confirmation of receipt of message</w:t>
            </w:r>
          </w:p>
        </w:tc>
        <w:tc>
          <w:tcPr>
            <w:tcW w:w="4785" w:type="dxa"/>
          </w:tcPr>
          <w:p w14:paraId="7A44BAFE" w14:textId="77777777" w:rsidR="00D02611" w:rsidRDefault="001F0FB3">
            <w:pPr>
              <w:pStyle w:val="TableParagraph"/>
              <w:spacing w:before="19"/>
              <w:ind w:right="1311"/>
              <w:rPr>
                <w:sz w:val="20"/>
              </w:rPr>
            </w:pPr>
            <w:r>
              <w:rPr>
                <w:sz w:val="20"/>
              </w:rPr>
              <w:t>Repeated or addressed / acknowledged transmissions</w:t>
            </w:r>
          </w:p>
          <w:p w14:paraId="39C69344" w14:textId="77777777" w:rsidR="00D02611" w:rsidRDefault="001F0FB3">
            <w:pPr>
              <w:pStyle w:val="TableParagraph"/>
              <w:spacing w:before="5" w:line="260" w:lineRule="atLeast"/>
              <w:ind w:right="1214"/>
              <w:rPr>
                <w:sz w:val="20"/>
              </w:rPr>
            </w:pPr>
            <w:r>
              <w:rPr>
                <w:sz w:val="20"/>
              </w:rPr>
              <w:t>Verification of transmission by originator Multiple transmission paths (MSI) Development of e‐Navigation</w:t>
            </w:r>
          </w:p>
        </w:tc>
      </w:tr>
      <w:tr w:rsidR="00D02611" w14:paraId="396700F2" w14:textId="77777777">
        <w:trPr>
          <w:trHeight w:val="547"/>
        </w:trPr>
        <w:tc>
          <w:tcPr>
            <w:tcW w:w="4786" w:type="dxa"/>
          </w:tcPr>
          <w:p w14:paraId="01EE38DD" w14:textId="77777777" w:rsidR="00D02611" w:rsidRDefault="001F0FB3">
            <w:pPr>
              <w:pStyle w:val="TableParagraph"/>
              <w:spacing w:before="18"/>
              <w:rPr>
                <w:sz w:val="20"/>
              </w:rPr>
            </w:pPr>
            <w:r>
              <w:rPr>
                <w:sz w:val="20"/>
              </w:rPr>
              <w:t>Erroneous message transmitted</w:t>
            </w:r>
          </w:p>
        </w:tc>
        <w:tc>
          <w:tcPr>
            <w:tcW w:w="4785" w:type="dxa"/>
          </w:tcPr>
          <w:p w14:paraId="2B081ED3" w14:textId="77777777" w:rsidR="00D02611" w:rsidRDefault="001F0FB3">
            <w:pPr>
              <w:pStyle w:val="TableParagraph"/>
              <w:spacing w:before="18"/>
              <w:ind w:left="218"/>
              <w:rPr>
                <w:sz w:val="20"/>
              </w:rPr>
            </w:pPr>
            <w:r>
              <w:rPr>
                <w:sz w:val="20"/>
              </w:rPr>
              <w:t>Procedures for message checking</w:t>
            </w:r>
          </w:p>
          <w:p w14:paraId="71934265" w14:textId="77777777" w:rsidR="00D02611" w:rsidRDefault="001F0FB3">
            <w:pPr>
              <w:pStyle w:val="TableParagraph"/>
              <w:spacing w:before="21"/>
              <w:rPr>
                <w:sz w:val="20"/>
              </w:rPr>
            </w:pPr>
            <w:r>
              <w:rPr>
                <w:sz w:val="20"/>
              </w:rPr>
              <w:t>Verification of transmission by originator</w:t>
            </w:r>
          </w:p>
        </w:tc>
      </w:tr>
      <w:tr w:rsidR="00D02611" w14:paraId="5F81DC6C" w14:textId="77777777">
        <w:trPr>
          <w:trHeight w:val="813"/>
        </w:trPr>
        <w:tc>
          <w:tcPr>
            <w:tcW w:w="4786" w:type="dxa"/>
          </w:tcPr>
          <w:p w14:paraId="3F9C1F41" w14:textId="77777777" w:rsidR="00D02611" w:rsidRDefault="001F0FB3">
            <w:pPr>
              <w:pStyle w:val="TableParagraph"/>
              <w:spacing w:before="19"/>
              <w:rPr>
                <w:sz w:val="20"/>
              </w:rPr>
            </w:pPr>
            <w:commentRangeStart w:id="189"/>
            <w:r>
              <w:rPr>
                <w:sz w:val="20"/>
              </w:rPr>
              <w:t>Dynamic prediction accuracy i.e. floating object</w:t>
            </w:r>
            <w:commentRangeEnd w:id="189"/>
            <w:r w:rsidR="00EE6C3F">
              <w:rPr>
                <w:rStyle w:val="Merknadsreferanse"/>
              </w:rPr>
              <w:commentReference w:id="189"/>
            </w:r>
          </w:p>
        </w:tc>
        <w:tc>
          <w:tcPr>
            <w:tcW w:w="4785" w:type="dxa"/>
          </w:tcPr>
          <w:p w14:paraId="6367C432" w14:textId="77777777" w:rsidR="00D02611" w:rsidRDefault="001F0FB3">
            <w:pPr>
              <w:pStyle w:val="TableParagraph"/>
              <w:spacing w:before="19" w:line="259" w:lineRule="auto"/>
              <w:ind w:right="1831" w:hanging="2"/>
              <w:rPr>
                <w:sz w:val="20"/>
              </w:rPr>
            </w:pPr>
            <w:r>
              <w:rPr>
                <w:sz w:val="20"/>
              </w:rPr>
              <w:t>Estimation of zone of uncertainty Updated verification</w:t>
            </w:r>
          </w:p>
          <w:p w14:paraId="1EDEAC39" w14:textId="77777777" w:rsidR="00D02611" w:rsidRDefault="001F0FB3">
            <w:pPr>
              <w:pStyle w:val="TableParagraph"/>
              <w:spacing w:before="1"/>
              <w:rPr>
                <w:sz w:val="20"/>
              </w:rPr>
            </w:pPr>
            <w:r>
              <w:rPr>
                <w:sz w:val="20"/>
              </w:rPr>
              <w:t>Remove position from message after time</w:t>
            </w:r>
          </w:p>
        </w:tc>
      </w:tr>
    </w:tbl>
    <w:p w14:paraId="13F213A6" w14:textId="77777777" w:rsidR="00D02611" w:rsidRDefault="00D02611">
      <w:pPr>
        <w:pStyle w:val="Brdtekst"/>
        <w:spacing w:before="8"/>
        <w:ind w:left="0"/>
        <w:rPr>
          <w:b/>
          <w:i/>
          <w:sz w:val="13"/>
        </w:rPr>
      </w:pPr>
    </w:p>
    <w:p w14:paraId="48E876CF" w14:textId="77777777" w:rsidR="00D02611" w:rsidRDefault="00107938">
      <w:pPr>
        <w:pStyle w:val="Overskrift2"/>
        <w:numPr>
          <w:ilvl w:val="1"/>
          <w:numId w:val="13"/>
        </w:numPr>
        <w:tabs>
          <w:tab w:val="left" w:pos="997"/>
          <w:tab w:val="left" w:pos="998"/>
        </w:tabs>
        <w:spacing w:before="52"/>
      </w:pPr>
      <w:r>
        <w:rPr>
          <w:noProof/>
          <w:lang w:val="nb-NO" w:eastAsia="nb-NO"/>
        </w:rPr>
        <mc:AlternateContent>
          <mc:Choice Requires="wps">
            <w:drawing>
              <wp:anchor distT="0" distB="0" distL="0" distR="0" simplePos="0" relativeHeight="251664384" behindDoc="1" locked="0" layoutInCell="1" allowOverlap="1" wp14:anchorId="5B903BB7" wp14:editId="474FB924">
                <wp:simplePos x="0" y="0"/>
                <wp:positionH relativeFrom="page">
                  <wp:posOffset>556895</wp:posOffset>
                </wp:positionH>
                <wp:positionV relativeFrom="paragraph">
                  <wp:posOffset>305435</wp:posOffset>
                </wp:positionV>
                <wp:extent cx="939165" cy="0"/>
                <wp:effectExtent l="13970" t="12700" r="8890" b="6350"/>
                <wp:wrapTopAndBottom/>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7C38D5B" id="Line 10"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4.05pt" to="117.8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" strokecolor="#575756" strokeweight=".48pt">
                <w10:wrap type="topAndBottom" anchorx="page"/>
              </v:line>
            </w:pict>
          </mc:Fallback>
        </mc:AlternateContent>
      </w:r>
      <w:bookmarkStart w:id="190" w:name="_TOC_250008"/>
      <w:bookmarkEnd w:id="190"/>
      <w:r w:rsidR="001F0FB3">
        <w:rPr>
          <w:color w:val="407DC9"/>
        </w:rPr>
        <w:t>LIMITATIONS</w:t>
      </w:r>
    </w:p>
    <w:p w14:paraId="1922C32F" w14:textId="77777777" w:rsidR="00D02611" w:rsidRDefault="001F0FB3">
      <w:pPr>
        <w:pStyle w:val="Listeavsnitt"/>
        <w:numPr>
          <w:ilvl w:val="2"/>
          <w:numId w:val="13"/>
        </w:numPr>
        <w:tabs>
          <w:tab w:val="left" w:pos="1139"/>
          <w:tab w:val="left" w:pos="1140"/>
        </w:tabs>
        <w:spacing w:before="90"/>
        <w:ind w:hanging="992"/>
        <w:rPr>
          <w:b/>
          <w:sz w:val="18"/>
        </w:rPr>
      </w:pPr>
      <w:r>
        <w:rPr>
          <w:b/>
          <w:color w:val="407DC9"/>
        </w:rPr>
        <w:t>GNSS</w:t>
      </w:r>
      <w:r>
        <w:rPr>
          <w:b/>
          <w:color w:val="407DC9"/>
          <w:spacing w:val="-11"/>
        </w:rPr>
        <w:t xml:space="preserve"> </w:t>
      </w:r>
      <w:r>
        <w:rPr>
          <w:b/>
          <w:color w:val="407DC9"/>
          <w:sz w:val="18"/>
        </w:rPr>
        <w:t>VULNERABILITY</w:t>
      </w:r>
    </w:p>
    <w:p w14:paraId="65A6AFB3" w14:textId="77777777" w:rsidR="00D02611" w:rsidRDefault="001F0FB3">
      <w:pPr>
        <w:pStyle w:val="Brdtekst"/>
        <w:spacing w:before="120"/>
        <w:ind w:right="672"/>
      </w:pPr>
      <w:r>
        <w:t>Ships may lose their positioning capability when the GNSS service is lost due to jamming or interference, unless they have an alternative positioning system. Poor installation or failure of on board equipment can similarly interfere with or degrade GNSS reception.</w:t>
      </w:r>
    </w:p>
    <w:p w14:paraId="46AF46C2" w14:textId="77777777" w:rsidR="00D02611" w:rsidRPr="00EE6C3F" w:rsidRDefault="001F0FB3">
      <w:pPr>
        <w:pStyle w:val="Brdtekst"/>
        <w:spacing w:before="120"/>
        <w:ind w:right="964"/>
        <w:rPr>
          <w:strike/>
        </w:rPr>
      </w:pPr>
      <w:commentRangeStart w:id="191"/>
      <w:r w:rsidRPr="00EE6C3F">
        <w:rPr>
          <w:strike/>
        </w:rPr>
        <w:t>Delivery</w:t>
      </w:r>
      <w:commentRangeEnd w:id="191"/>
      <w:r w:rsidR="00EE6C3F">
        <w:rPr>
          <w:rStyle w:val="Merknadsreferanse"/>
        </w:rPr>
        <w:commentReference w:id="191"/>
      </w:r>
      <w:r w:rsidRPr="00EE6C3F">
        <w:rPr>
          <w:strike/>
        </w:rPr>
        <w:t xml:space="preserve"> of a virtual AtoN Service through the AIS VHF Data Link (VDL) would not necessarily be affected immediately by loss of GNSS, since the position part of the message is fixed and transmitted independent of GNSS.</w:t>
      </w:r>
    </w:p>
    <w:p w14:paraId="4D3A6D6C" w14:textId="77777777" w:rsidR="00D02611" w:rsidRDefault="001F0FB3">
      <w:pPr>
        <w:pStyle w:val="Listeavsnitt"/>
        <w:numPr>
          <w:ilvl w:val="2"/>
          <w:numId w:val="13"/>
        </w:numPr>
        <w:tabs>
          <w:tab w:val="left" w:pos="1139"/>
          <w:tab w:val="left" w:pos="1140"/>
        </w:tabs>
        <w:spacing w:before="119"/>
        <w:ind w:hanging="992"/>
        <w:rPr>
          <w:b/>
        </w:rPr>
      </w:pPr>
      <w:r>
        <w:rPr>
          <w:b/>
          <w:color w:val="407DC9"/>
        </w:rPr>
        <w:t>S</w:t>
      </w:r>
      <w:r>
        <w:rPr>
          <w:b/>
          <w:color w:val="407DC9"/>
          <w:sz w:val="18"/>
        </w:rPr>
        <w:t xml:space="preserve">POOFING AND </w:t>
      </w:r>
      <w:r>
        <w:rPr>
          <w:b/>
          <w:color w:val="407DC9"/>
        </w:rPr>
        <w:t>J</w:t>
      </w:r>
      <w:r>
        <w:rPr>
          <w:b/>
          <w:color w:val="407DC9"/>
          <w:sz w:val="18"/>
        </w:rPr>
        <w:t xml:space="preserve">AMMING OF </w:t>
      </w:r>
      <w:r>
        <w:rPr>
          <w:b/>
          <w:color w:val="407DC9"/>
        </w:rPr>
        <w:t>V</w:t>
      </w:r>
      <w:r>
        <w:rPr>
          <w:b/>
          <w:color w:val="407DC9"/>
          <w:sz w:val="18"/>
        </w:rPr>
        <w:t>IRTUAL</w:t>
      </w:r>
      <w:r>
        <w:rPr>
          <w:b/>
          <w:color w:val="407DC9"/>
          <w:spacing w:val="-4"/>
          <w:sz w:val="18"/>
        </w:rPr>
        <w:t xml:space="preserve"> </w:t>
      </w:r>
      <w:r>
        <w:rPr>
          <w:b/>
          <w:color w:val="407DC9"/>
        </w:rPr>
        <w:t>A</w:t>
      </w:r>
      <w:r>
        <w:rPr>
          <w:b/>
          <w:color w:val="407DC9"/>
          <w:sz w:val="18"/>
        </w:rPr>
        <w:t>TO</w:t>
      </w:r>
      <w:r>
        <w:rPr>
          <w:b/>
          <w:color w:val="407DC9"/>
        </w:rPr>
        <w:t>N</w:t>
      </w:r>
    </w:p>
    <w:p w14:paraId="5584A61E" w14:textId="77777777" w:rsidR="00D02611" w:rsidRDefault="001F0FB3">
      <w:pPr>
        <w:pStyle w:val="Brdtekst"/>
        <w:spacing w:before="120"/>
        <w:ind w:right="411"/>
      </w:pPr>
      <w:r>
        <w:t>Depending on the media, a virtual AtoN service can be spoofed and jammed easily. Jamming can be unintentional or intentional while spoofing would typically be intentional.</w:t>
      </w:r>
    </w:p>
    <w:p w14:paraId="5CE5BD97" w14:textId="77777777" w:rsidR="00D02611" w:rsidRDefault="001F0FB3">
      <w:pPr>
        <w:pStyle w:val="Brdtekst"/>
        <w:spacing w:before="121"/>
        <w:ind w:right="493"/>
        <w:jc w:val="both"/>
      </w:pPr>
      <w:r>
        <w:t>Some spoofing methods can be detected through careful monitoring of the transmission channel. One possibility is to monitor MMSI numbers within the service coverage area. Duplicated or non‐existing MMSI numbers within the coverage area may indicate spoofing.</w:t>
      </w:r>
    </w:p>
    <w:p w14:paraId="74A72AE2" w14:textId="77777777" w:rsidR="00D02611" w:rsidRDefault="001F0FB3">
      <w:pPr>
        <w:pStyle w:val="Brdtekst"/>
        <w:spacing w:before="119"/>
        <w:ind w:right="655"/>
      </w:pPr>
      <w:r>
        <w:t>Increased spoofing detection capability can be achieved through regional co‐operation between neighbouring countries, exchanging valid MMSI numbers and co‐operating on identifying invalid MMSI numbers, for example handing over MMSI numbers from one authority to another authority when vessels cross the administrative boundaries of these authorities. Such a scheme is implemented on the administrative boundary between the Malacca and Singapore straits.</w:t>
      </w:r>
    </w:p>
    <w:p w14:paraId="4C2528EC" w14:textId="77777777" w:rsidR="00D02611" w:rsidRDefault="001F0FB3">
      <w:pPr>
        <w:pStyle w:val="Brdtekst"/>
        <w:spacing w:before="120"/>
        <w:ind w:right="585"/>
      </w:pPr>
      <w:r>
        <w:t>Authorities who provide virtual AtoN services should maintain a database of all valid MMSI numbers assigned to virtual AtoN. This database should be shared with such stakeholders as neighbouring countries.</w:t>
      </w:r>
    </w:p>
    <w:p w14:paraId="489FB349" w14:textId="77777777" w:rsidR="00D02611" w:rsidRDefault="001F0FB3">
      <w:pPr>
        <w:pStyle w:val="Brdtekst"/>
        <w:spacing w:before="121"/>
        <w:ind w:right="909"/>
        <w:jc w:val="both"/>
      </w:pPr>
      <w:r>
        <w:t>Both spoofing and jamming can compromise and/or shut down a virtual AtoN service. Jamming will typically block the service in a certain geographic region. Spoofing is more sinister since the targeted receiver cannot detect the deception (i.e. the signal appears to be genuine), which could mislead the navigator.</w:t>
      </w:r>
    </w:p>
    <w:p w14:paraId="31ADD149" w14:textId="77777777" w:rsidR="00D02611" w:rsidRDefault="001F0FB3">
      <w:pPr>
        <w:pStyle w:val="Listeavsnitt"/>
        <w:numPr>
          <w:ilvl w:val="2"/>
          <w:numId w:val="13"/>
        </w:numPr>
        <w:tabs>
          <w:tab w:val="left" w:pos="1139"/>
          <w:tab w:val="left" w:pos="1140"/>
        </w:tabs>
        <w:spacing w:before="119"/>
        <w:ind w:hanging="992"/>
        <w:rPr>
          <w:b/>
          <w:sz w:val="18"/>
        </w:rPr>
      </w:pPr>
      <w:r>
        <w:rPr>
          <w:b/>
          <w:color w:val="407DC9"/>
        </w:rPr>
        <w:t xml:space="preserve">AIS VDL </w:t>
      </w:r>
      <w:r>
        <w:rPr>
          <w:b/>
          <w:color w:val="407DC9"/>
          <w:sz w:val="18"/>
        </w:rPr>
        <w:t xml:space="preserve">CAPACITY AND </w:t>
      </w:r>
      <w:r>
        <w:rPr>
          <w:b/>
          <w:color w:val="407DC9"/>
        </w:rPr>
        <w:t>FATDMA</w:t>
      </w:r>
      <w:r>
        <w:rPr>
          <w:b/>
          <w:color w:val="407DC9"/>
          <w:spacing w:val="-30"/>
        </w:rPr>
        <w:t xml:space="preserve"> </w:t>
      </w:r>
      <w:r>
        <w:rPr>
          <w:b/>
          <w:color w:val="407DC9"/>
          <w:sz w:val="18"/>
        </w:rPr>
        <w:t>PLANNING</w:t>
      </w:r>
    </w:p>
    <w:p w14:paraId="7442A838" w14:textId="77777777" w:rsidR="00D02611" w:rsidRDefault="001F0FB3">
      <w:pPr>
        <w:pStyle w:val="Brdtekst"/>
        <w:spacing w:before="121"/>
      </w:pPr>
      <w:r>
        <w:t>Virtual AtoN services transmitted on an AIS VDL typically use the FATDMA protocol.</w:t>
      </w:r>
    </w:p>
    <w:p w14:paraId="3C3C7038" w14:textId="77777777" w:rsidR="00D02611" w:rsidRDefault="00D02611">
      <w:pPr>
        <w:sectPr w:rsidR="00D02611">
          <w:pgSz w:w="11910" w:h="16840"/>
          <w:pgMar w:top="920" w:right="380" w:bottom="1440" w:left="760" w:header="467" w:footer="942" w:gutter="0"/>
          <w:cols w:space="720"/>
        </w:sectPr>
      </w:pPr>
    </w:p>
    <w:p w14:paraId="75A9E231" w14:textId="77777777" w:rsidR="00D02611" w:rsidRDefault="00D02611">
      <w:pPr>
        <w:pStyle w:val="Brdtekst"/>
        <w:spacing w:before="7"/>
        <w:ind w:left="0"/>
        <w:rPr>
          <w:sz w:val="8"/>
        </w:rPr>
      </w:pPr>
    </w:p>
    <w:p w14:paraId="11576771" w14:textId="77777777" w:rsidR="00D02611" w:rsidRDefault="001F0FB3">
      <w:pPr>
        <w:pStyle w:val="Brdtekst"/>
        <w:spacing w:before="55"/>
      </w:pPr>
      <w:r>
        <w:t>If the population of virtual AtoN in a given area is too high, this may overload the VDL FATDMA slot capacity. This should be overcome through careful FATDMA planning (IALA Recommendation A‐124 refers).</w:t>
      </w:r>
    </w:p>
    <w:p w14:paraId="6128146B" w14:textId="77777777" w:rsidR="00D02611" w:rsidRDefault="001F0FB3">
      <w:pPr>
        <w:pStyle w:val="Listeavsnitt"/>
        <w:numPr>
          <w:ilvl w:val="2"/>
          <w:numId w:val="13"/>
        </w:numPr>
        <w:tabs>
          <w:tab w:val="left" w:pos="1139"/>
          <w:tab w:val="left" w:pos="1140"/>
        </w:tabs>
        <w:spacing w:before="121"/>
        <w:ind w:hanging="992"/>
        <w:rPr>
          <w:b/>
          <w:sz w:val="18"/>
        </w:rPr>
      </w:pPr>
      <w:r>
        <w:rPr>
          <w:b/>
          <w:color w:val="407DC9"/>
        </w:rPr>
        <w:t>D</w:t>
      </w:r>
      <w:r>
        <w:rPr>
          <w:b/>
          <w:color w:val="407DC9"/>
          <w:sz w:val="18"/>
        </w:rPr>
        <w:t>ISPLAY</w:t>
      </w:r>
      <w:r>
        <w:rPr>
          <w:b/>
          <w:color w:val="407DC9"/>
          <w:spacing w:val="-2"/>
          <w:sz w:val="18"/>
        </w:rPr>
        <w:t xml:space="preserve"> </w:t>
      </w:r>
      <w:r>
        <w:rPr>
          <w:b/>
          <w:color w:val="407DC9"/>
        </w:rPr>
        <w:t>L</w:t>
      </w:r>
      <w:r>
        <w:rPr>
          <w:b/>
          <w:color w:val="407DC9"/>
          <w:sz w:val="18"/>
        </w:rPr>
        <w:t>IMITATIONS</w:t>
      </w:r>
    </w:p>
    <w:p w14:paraId="59A439D1" w14:textId="1E7365B2" w:rsidR="00D02611" w:rsidRDefault="001F0FB3">
      <w:pPr>
        <w:pStyle w:val="Brdtekst"/>
        <w:spacing w:before="120"/>
        <w:ind w:right="453"/>
      </w:pPr>
      <w:r>
        <w:t>Although there are clear benefits that can be gained by providing safety information through virtual AtoN, it must be borne in mind that</w:t>
      </w:r>
      <w:r w:rsidR="00C2252B">
        <w:t xml:space="preserve"> </w:t>
      </w:r>
      <w:commentRangeStart w:id="192"/>
      <w:r w:rsidR="00C2252B">
        <w:t>not all</w:t>
      </w:r>
      <w:r>
        <w:t xml:space="preserve"> </w:t>
      </w:r>
      <w:commentRangeEnd w:id="192"/>
      <w:r w:rsidR="00C2252B">
        <w:rPr>
          <w:rStyle w:val="Merknadsreferanse"/>
        </w:rPr>
        <w:commentReference w:id="192"/>
      </w:r>
      <w:r w:rsidRPr="00C2252B">
        <w:rPr>
          <w:strike/>
        </w:rPr>
        <w:t>very few</w:t>
      </w:r>
      <w:r>
        <w:t xml:space="preserve"> SOLAS class ships, or other craft, may have the ability to display the virtual AtoN. Some </w:t>
      </w:r>
      <w:commentRangeStart w:id="193"/>
      <w:r w:rsidR="00C2252B">
        <w:t>smaller</w:t>
      </w:r>
      <w:commentRangeEnd w:id="193"/>
      <w:r w:rsidR="00C2252B">
        <w:rPr>
          <w:rStyle w:val="Merknadsreferanse"/>
        </w:rPr>
        <w:commentReference w:id="193"/>
      </w:r>
      <w:r w:rsidR="00C2252B">
        <w:t xml:space="preserve"> </w:t>
      </w:r>
      <w:r>
        <w:t>craft may never have the ability to display virtual AtoN.</w:t>
      </w:r>
    </w:p>
    <w:p w14:paraId="0C4AE4D0" w14:textId="4BFC16EC" w:rsidR="00D02611" w:rsidRDefault="001F0FB3">
      <w:pPr>
        <w:pStyle w:val="Brdtekst"/>
        <w:spacing w:before="120"/>
        <w:ind w:right="564"/>
      </w:pPr>
      <w:r>
        <w:t xml:space="preserve">MKD – All SOLAS class vessels are required to be fitted with a Class A AIS station and many non‐SOLAS vessels voluntarily carry Class A AIS or Class B AIS stations. However, </w:t>
      </w:r>
      <w:r w:rsidRPr="00C2252B">
        <w:rPr>
          <w:strike/>
        </w:rPr>
        <w:t>currently, few</w:t>
      </w:r>
      <w:r>
        <w:t xml:space="preserve"> </w:t>
      </w:r>
      <w:commentRangeStart w:id="194"/>
      <w:r w:rsidR="00C2252B">
        <w:t xml:space="preserve">a growing number of </w:t>
      </w:r>
      <w:commentRangeEnd w:id="194"/>
      <w:r w:rsidR="00C2252B">
        <w:rPr>
          <w:rStyle w:val="Merknadsreferanse"/>
        </w:rPr>
        <w:commentReference w:id="194"/>
      </w:r>
      <w:r>
        <w:t>vessels integrate the AIS data into a navigation display such as ECDIS or Radar. The display of virtual AtoN on an AIS MKD is limited to alpha‐numeric text and, on some units, a graphic display, although there is no standard for such display.</w:t>
      </w:r>
    </w:p>
    <w:p w14:paraId="3038C9E5" w14:textId="77777777" w:rsidR="00D02611" w:rsidRDefault="001F0FB3">
      <w:pPr>
        <w:pStyle w:val="Brdtekst"/>
        <w:spacing w:before="119"/>
        <w:ind w:right="564"/>
      </w:pPr>
      <w:r>
        <w:t xml:space="preserve">Radar – Only radars that meet the revised performance standard, which came into force in 2008, have a requirement to be capable of displaying a virtual AIS AtoN. However, there is currently no </w:t>
      </w:r>
      <w:commentRangeStart w:id="195"/>
      <w:r>
        <w:t>requirement</w:t>
      </w:r>
      <w:commentRangeEnd w:id="195"/>
      <w:r w:rsidR="00F55E30">
        <w:rPr>
          <w:rStyle w:val="Merknadsreferanse"/>
        </w:rPr>
        <w:commentReference w:id="195"/>
      </w:r>
      <w:r>
        <w:t xml:space="preserve"> for the AIS to be integrated or displayed on Radar.</w:t>
      </w:r>
    </w:p>
    <w:p w14:paraId="0DA610DD" w14:textId="77777777" w:rsidR="00D02611" w:rsidRDefault="001F0FB3">
      <w:pPr>
        <w:pStyle w:val="Brdtekst"/>
        <w:spacing w:before="121"/>
        <w:ind w:right="605"/>
      </w:pPr>
      <w:r>
        <w:t>ECDIS – ECDIS mandatory carriage requirement for certain classes of SOLAS vessels is being implemented in stages up to 2018, however the current ECDIS performance standard MSC 232(82) does not require AIS or other virtual AtoN to be able to be displayed, nor to be integrated.</w:t>
      </w:r>
    </w:p>
    <w:p w14:paraId="36E1AA61" w14:textId="77777777" w:rsidR="00D02611" w:rsidRDefault="001F0FB3">
      <w:pPr>
        <w:pStyle w:val="Brdtekst"/>
        <w:spacing w:before="120"/>
        <w:ind w:right="648"/>
      </w:pPr>
      <w:r>
        <w:t>Administrations should take into account the limited display capabilities for AIS, or other forms of transmission, for all classes of seaborne craft when assessing the value and risks associated with transmitting virtual AtoN.</w:t>
      </w:r>
    </w:p>
    <w:p w14:paraId="0A5218A5" w14:textId="77777777" w:rsidR="00D02611" w:rsidRDefault="00D02611">
      <w:pPr>
        <w:pStyle w:val="Brdtekst"/>
        <w:spacing w:before="7"/>
        <w:ind w:left="0"/>
        <w:rPr>
          <w:sz w:val="19"/>
        </w:rPr>
      </w:pPr>
    </w:p>
    <w:p w14:paraId="0A881769" w14:textId="77777777" w:rsidR="00D02611" w:rsidRDefault="00107938">
      <w:pPr>
        <w:pStyle w:val="Overskrift1"/>
        <w:numPr>
          <w:ilvl w:val="0"/>
          <w:numId w:val="13"/>
        </w:numPr>
        <w:tabs>
          <w:tab w:val="left" w:pos="856"/>
          <w:tab w:val="left" w:pos="857"/>
        </w:tabs>
        <w:spacing w:before="1"/>
        <w:ind w:hanging="709"/>
      </w:pPr>
      <w:r>
        <w:rPr>
          <w:noProof/>
          <w:lang w:val="nb-NO" w:eastAsia="nb-NO"/>
        </w:rPr>
        <mc:AlternateContent>
          <mc:Choice Requires="wps">
            <w:drawing>
              <wp:anchor distT="0" distB="0" distL="0" distR="0" simplePos="0" relativeHeight="251665408" behindDoc="1" locked="0" layoutInCell="1" allowOverlap="1" wp14:anchorId="587E75DD" wp14:editId="067C8CAF">
                <wp:simplePos x="0" y="0"/>
                <wp:positionH relativeFrom="page">
                  <wp:posOffset>556895</wp:posOffset>
                </wp:positionH>
                <wp:positionV relativeFrom="paragraph">
                  <wp:posOffset>294640</wp:posOffset>
                </wp:positionV>
                <wp:extent cx="937260" cy="0"/>
                <wp:effectExtent l="13970" t="11430" r="10795" b="7620"/>
                <wp:wrapTopAndBottom/>
                <wp:docPr id="2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CC22AF7" id="Line 9"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2pt" to="117.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CuBIAIAAEI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" strokecolor="#00558d" strokeweight=".96pt">
                <w10:wrap type="topAndBottom" anchorx="page"/>
              </v:line>
            </w:pict>
          </mc:Fallback>
        </mc:AlternateContent>
      </w:r>
      <w:bookmarkStart w:id="196" w:name="_TOC_250007"/>
      <w:r w:rsidR="001F0FB3">
        <w:rPr>
          <w:color w:val="407DC9"/>
        </w:rPr>
        <w:t>LEVEL OF</w:t>
      </w:r>
      <w:r w:rsidR="001F0FB3">
        <w:rPr>
          <w:color w:val="407DC9"/>
          <w:spacing w:val="-1"/>
        </w:rPr>
        <w:t xml:space="preserve"> </w:t>
      </w:r>
      <w:bookmarkEnd w:id="196"/>
      <w:r w:rsidR="001F0FB3">
        <w:rPr>
          <w:color w:val="407DC9"/>
        </w:rPr>
        <w:t>SERVICE</w:t>
      </w:r>
    </w:p>
    <w:p w14:paraId="21F6C3BB" w14:textId="77777777" w:rsidR="00D02611" w:rsidRDefault="001F0FB3">
      <w:pPr>
        <w:pStyle w:val="Overskrift2"/>
        <w:numPr>
          <w:ilvl w:val="1"/>
          <w:numId w:val="13"/>
        </w:numPr>
        <w:tabs>
          <w:tab w:val="left" w:pos="997"/>
          <w:tab w:val="left" w:pos="998"/>
        </w:tabs>
        <w:spacing w:before="90" w:after="131"/>
      </w:pPr>
      <w:bookmarkStart w:id="197" w:name="_TOC_250006"/>
      <w:bookmarkEnd w:id="197"/>
      <w:r>
        <w:rPr>
          <w:color w:val="407DC9"/>
        </w:rPr>
        <w:t>AVAILABILITY</w:t>
      </w:r>
    </w:p>
    <w:p w14:paraId="12BF9356" w14:textId="77777777" w:rsidR="00D02611" w:rsidRDefault="00107938">
      <w:pPr>
        <w:pStyle w:val="Brdtekst"/>
        <w:spacing w:line="20" w:lineRule="exact"/>
        <w:ind w:left="112"/>
        <w:rPr>
          <w:sz w:val="2"/>
        </w:rPr>
      </w:pPr>
      <w:r>
        <w:rPr>
          <w:noProof/>
          <w:sz w:val="2"/>
          <w:lang w:val="nb-NO" w:eastAsia="nb-NO"/>
        </w:rPr>
        <mc:AlternateContent>
          <mc:Choice Requires="wpg">
            <w:drawing>
              <wp:inline distT="0" distB="0" distL="0" distR="0" wp14:anchorId="732DD08A" wp14:editId="3FA63C76">
                <wp:extent cx="939165" cy="6350"/>
                <wp:effectExtent l="10795" t="5715" r="12065" b="6985"/>
                <wp:docPr id="2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165" cy="6350"/>
                          <a:chOff x="0" y="0"/>
                          <a:chExt cx="1479" cy="10"/>
                        </a:xfrm>
                      </wpg:grpSpPr>
                      <wps:wsp>
                        <wps:cNvPr id="21" name="Line 8"/>
                        <wps:cNvCnPr>
                          <a:cxnSpLocks noChangeShapeType="1"/>
                        </wps:cNvCnPr>
                        <wps:spPr bwMode="auto">
                          <a:xfrm>
                            <a:off x="0" y="5"/>
                            <a:ext cx="1478"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F8C1BD0" id="Group 7" o:spid="_x0000_s1026" style="width:73.95pt;height:.5pt;mso-position-horizontal-relative:char;mso-position-vertical-relative:line" coordsize="147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">
                <v:line id="Line 8" o:spid="_x0000_s1027" style="position:absolute;visibility:visible;mso-wrap-style:square" from="0,5" to="1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" strokecolor="#575756" strokeweight=".48pt"/>
                <w10:anchorlock/>
              </v:group>
            </w:pict>
          </mc:Fallback>
        </mc:AlternateContent>
      </w:r>
    </w:p>
    <w:p w14:paraId="5A83F8C5" w14:textId="77777777" w:rsidR="00D02611" w:rsidRDefault="001F0FB3">
      <w:pPr>
        <w:pStyle w:val="Brdtekst"/>
        <w:spacing w:before="49"/>
        <w:ind w:right="647"/>
      </w:pPr>
      <w:r>
        <w:t>The basic principles for categorising AtoN in accordance with their importance is described in Recommendation O‐130 (IALA Category 1, 2, or 3). Virtual AtoN Services should be categorised in the same manner.</w:t>
      </w:r>
    </w:p>
    <w:p w14:paraId="13EB960E" w14:textId="77777777" w:rsidR="00D02611" w:rsidRDefault="001F0FB3">
      <w:pPr>
        <w:pStyle w:val="Brdtekst"/>
        <w:spacing w:before="119"/>
        <w:ind w:right="713"/>
      </w:pPr>
      <w:r>
        <w:t>If a transmitting site is transmitting signals for multiple virtual AtoN, the most critical one would determine the availability requirements for the service. It should be noted that virtual AtoN transmitting sites must deliver a specified minimum signal strength at the user antenna within a specified service area.</w:t>
      </w:r>
    </w:p>
    <w:p w14:paraId="4FE84D8F" w14:textId="77777777" w:rsidR="00D02611" w:rsidRDefault="001F0FB3">
      <w:pPr>
        <w:pStyle w:val="Brdtekst"/>
        <w:spacing w:before="121"/>
        <w:ind w:right="1068"/>
      </w:pPr>
      <w:r>
        <w:t>IALA Recommendation A‐126 defines the required availability for virtual AIS AtoN and sets the service area criteria in terms of required signal strength.</w:t>
      </w:r>
    </w:p>
    <w:p w14:paraId="1DF442D0" w14:textId="77777777" w:rsidR="00D02611" w:rsidRDefault="001F0FB3">
      <w:pPr>
        <w:pStyle w:val="Brdtekst"/>
        <w:spacing w:before="119"/>
      </w:pPr>
      <w:r>
        <w:t>Similar signal strength criteria should be defined for transmissions transmitted via means other than AIS.</w:t>
      </w:r>
    </w:p>
    <w:p w14:paraId="3EB3F390" w14:textId="77777777" w:rsidR="00D02611" w:rsidRDefault="001F0FB3">
      <w:pPr>
        <w:pStyle w:val="Brdtekst"/>
        <w:spacing w:before="120"/>
        <w:ind w:right="564"/>
      </w:pPr>
      <w:r>
        <w:t>Availability is determined by the ability to deliver the specified reporting rate, signal strength and valid information content. Virtual AtoN criteria should be specified for each of these elements in order to clearly define when the service is no longer available (failure state).</w:t>
      </w:r>
    </w:p>
    <w:p w14:paraId="1893B887" w14:textId="77777777" w:rsidR="00D02611" w:rsidRDefault="00107938">
      <w:pPr>
        <w:pStyle w:val="Overskrift2"/>
        <w:numPr>
          <w:ilvl w:val="1"/>
          <w:numId w:val="13"/>
        </w:numPr>
        <w:tabs>
          <w:tab w:val="left" w:pos="997"/>
          <w:tab w:val="left" w:pos="998"/>
        </w:tabs>
      </w:pPr>
      <w:r>
        <w:rPr>
          <w:noProof/>
          <w:lang w:val="nb-NO" w:eastAsia="nb-NO"/>
        </w:rPr>
        <mc:AlternateContent>
          <mc:Choice Requires="wps">
            <w:drawing>
              <wp:anchor distT="0" distB="0" distL="0" distR="0" simplePos="0" relativeHeight="251666432" behindDoc="1" locked="0" layoutInCell="1" allowOverlap="1" wp14:anchorId="676A5E4C" wp14:editId="76B064DE">
                <wp:simplePos x="0" y="0"/>
                <wp:positionH relativeFrom="page">
                  <wp:posOffset>556895</wp:posOffset>
                </wp:positionH>
                <wp:positionV relativeFrom="paragraph">
                  <wp:posOffset>348615</wp:posOffset>
                </wp:positionV>
                <wp:extent cx="939165" cy="0"/>
                <wp:effectExtent l="13970" t="5715" r="8890" b="13335"/>
                <wp:wrapTopAndBottom/>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13F154A" id="Line 6"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45pt" to="117.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" strokecolor="#575756" strokeweight=".48pt">
                <w10:wrap type="topAndBottom" anchorx="page"/>
              </v:line>
            </w:pict>
          </mc:Fallback>
        </mc:AlternateContent>
      </w:r>
      <w:bookmarkStart w:id="198" w:name="_TOC_250005"/>
      <w:bookmarkEnd w:id="198"/>
      <w:r w:rsidR="001F0FB3">
        <w:rPr>
          <w:color w:val="407DC9"/>
        </w:rPr>
        <w:t>INTEGRITY ALERTING</w:t>
      </w:r>
    </w:p>
    <w:p w14:paraId="761AC504" w14:textId="77777777" w:rsidR="00D02611" w:rsidRDefault="001F0FB3">
      <w:pPr>
        <w:pStyle w:val="Brdtekst"/>
        <w:spacing w:before="30"/>
        <w:ind w:right="549"/>
      </w:pPr>
      <w:r>
        <w:t>Authorised service providers should have the ability to provide users with warnings within a specified time when a virtual AtoN service is not available.</w:t>
      </w:r>
    </w:p>
    <w:p w14:paraId="7C053092" w14:textId="77777777" w:rsidR="00D02611" w:rsidRDefault="001F0FB3">
      <w:pPr>
        <w:pStyle w:val="Brdtekst"/>
        <w:spacing w:before="120"/>
        <w:ind w:right="531"/>
      </w:pPr>
      <w:r>
        <w:t>The warning should be given within a time frame compatible with the criticality of the AtoN (IALA Categories 1, 2 and 3).</w:t>
      </w:r>
    </w:p>
    <w:p w14:paraId="6E2556A2" w14:textId="77777777" w:rsidR="00D02611" w:rsidRDefault="001F0FB3">
      <w:pPr>
        <w:pStyle w:val="Brdtekst"/>
        <w:spacing w:before="120"/>
        <w:ind w:right="515"/>
      </w:pPr>
      <w:r>
        <w:t>Warnings may be issued as MSI and, in the case of AIS, using the flags of message 21, using message 14 or by any other appropriate means.</w:t>
      </w:r>
    </w:p>
    <w:p w14:paraId="29797FF6" w14:textId="77777777" w:rsidR="00D02611" w:rsidRDefault="001F0FB3">
      <w:pPr>
        <w:pStyle w:val="Brdtekst"/>
        <w:spacing w:before="120"/>
      </w:pPr>
      <w:r>
        <w:t>There is a requirement for integrity monitoring. Such monitoring schemes should be independent of the system providing the basic service. Integrity monitoring can take place both onboard a vessel and ashore.</w:t>
      </w:r>
    </w:p>
    <w:p w14:paraId="352EC4A1" w14:textId="77777777" w:rsidR="00D02611" w:rsidRDefault="00D02611">
      <w:pPr>
        <w:sectPr w:rsidR="00D02611">
          <w:pgSz w:w="11910" w:h="16840"/>
          <w:pgMar w:top="920" w:right="380" w:bottom="1440" w:left="760" w:header="467" w:footer="942" w:gutter="0"/>
          <w:cols w:space="720"/>
        </w:sectPr>
      </w:pPr>
    </w:p>
    <w:p w14:paraId="5E3A1A2C" w14:textId="77777777" w:rsidR="00D02611" w:rsidRDefault="00D02611">
      <w:pPr>
        <w:pStyle w:val="Brdtekst"/>
        <w:spacing w:before="7"/>
        <w:ind w:left="0"/>
        <w:rPr>
          <w:sz w:val="8"/>
        </w:rPr>
      </w:pPr>
    </w:p>
    <w:p w14:paraId="760AE0F9" w14:textId="77777777" w:rsidR="00D02611" w:rsidRDefault="001F0FB3">
      <w:pPr>
        <w:pStyle w:val="Brdtekst"/>
        <w:spacing w:before="55"/>
        <w:ind w:right="470"/>
      </w:pPr>
      <w:r>
        <w:t>Shipborne monitoring is limited to validity checking of the received datagram and the reporting rate of the virtual AtoN.</w:t>
      </w:r>
    </w:p>
    <w:p w14:paraId="1A65AC3E" w14:textId="77777777" w:rsidR="00D02611" w:rsidRDefault="00107938">
      <w:pPr>
        <w:pStyle w:val="Overskrift2"/>
        <w:numPr>
          <w:ilvl w:val="1"/>
          <w:numId w:val="13"/>
        </w:numPr>
        <w:tabs>
          <w:tab w:val="left" w:pos="997"/>
          <w:tab w:val="left" w:pos="998"/>
        </w:tabs>
        <w:spacing w:before="121"/>
      </w:pPr>
      <w:r>
        <w:rPr>
          <w:noProof/>
          <w:lang w:val="nb-NO" w:eastAsia="nb-NO"/>
        </w:rPr>
        <mc:AlternateContent>
          <mc:Choice Requires="wps">
            <w:drawing>
              <wp:anchor distT="0" distB="0" distL="0" distR="0" simplePos="0" relativeHeight="251667456" behindDoc="1" locked="0" layoutInCell="1" allowOverlap="1" wp14:anchorId="681AA1FD" wp14:editId="60C5652A">
                <wp:simplePos x="0" y="0"/>
                <wp:positionH relativeFrom="page">
                  <wp:posOffset>556895</wp:posOffset>
                </wp:positionH>
                <wp:positionV relativeFrom="paragraph">
                  <wp:posOffset>349250</wp:posOffset>
                </wp:positionV>
                <wp:extent cx="939165" cy="0"/>
                <wp:effectExtent l="13970" t="13970" r="8890" b="5080"/>
                <wp:wrapTopAndBottom/>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165" cy="0"/>
                        </a:xfrm>
                        <a:prstGeom prst="line">
                          <a:avLst/>
                        </a:prstGeom>
                        <a:noFill/>
                        <a:ln w="6096">
                          <a:solidFill>
                            <a:srgbClr val="57575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CBACF7A" id="Line 5"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7.5pt" to="117.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" strokecolor="#575756" strokeweight=".48pt">
                <w10:wrap type="topAndBottom" anchorx="page"/>
              </v:line>
            </w:pict>
          </mc:Fallback>
        </mc:AlternateContent>
      </w:r>
      <w:bookmarkStart w:id="199" w:name="_TOC_250004"/>
      <w:bookmarkEnd w:id="199"/>
      <w:r w:rsidR="001F0FB3">
        <w:rPr>
          <w:color w:val="407DC9"/>
        </w:rPr>
        <w:t>CONTINUITY</w:t>
      </w:r>
    </w:p>
    <w:p w14:paraId="498D7CB2" w14:textId="77777777" w:rsidR="00D02611" w:rsidRDefault="001F0FB3">
      <w:pPr>
        <w:pStyle w:val="Brdtekst"/>
        <w:spacing w:before="30"/>
        <w:ind w:right="798"/>
      </w:pPr>
      <w:r>
        <w:t>Continuity is the probability that, assuming a fault‐free system at the receiving end, the virtual AtoN will be received and displayed on the navigational display over the time interval applicable for a particular operation.</w:t>
      </w:r>
    </w:p>
    <w:p w14:paraId="53F59F04" w14:textId="77777777" w:rsidR="00D02611" w:rsidRDefault="001F0FB3">
      <w:pPr>
        <w:pStyle w:val="Brdtekst"/>
        <w:spacing w:before="119"/>
        <w:ind w:right="411"/>
      </w:pPr>
      <w:r>
        <w:t>The continuity of a virtual AtoN service should be determined as described in Recommendation R‐121. The time interval should be chosen as 3 hours, or a suitable time frame as determined by the authority providing the service. The probability should be according to the category (IALA categories 1, 2 and 3) of each virtual AtoN. If a transmitting site is transmitting signals for multiple virtual AtoN, the most critical one would determine the continuity requirements for the service.</w:t>
      </w:r>
    </w:p>
    <w:p w14:paraId="10E23AF1" w14:textId="77777777" w:rsidR="00D02611" w:rsidRDefault="00D02611">
      <w:pPr>
        <w:pStyle w:val="Brdtekst"/>
        <w:spacing w:before="7"/>
        <w:ind w:left="0"/>
        <w:rPr>
          <w:sz w:val="19"/>
        </w:rPr>
      </w:pPr>
    </w:p>
    <w:p w14:paraId="51FBE4E6"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68480" behindDoc="1" locked="0" layoutInCell="1" allowOverlap="1" wp14:anchorId="0FC6D893" wp14:editId="5A6F2A7C">
                <wp:simplePos x="0" y="0"/>
                <wp:positionH relativeFrom="page">
                  <wp:posOffset>556895</wp:posOffset>
                </wp:positionH>
                <wp:positionV relativeFrom="paragraph">
                  <wp:posOffset>294005</wp:posOffset>
                </wp:positionV>
                <wp:extent cx="937260" cy="0"/>
                <wp:effectExtent l="13970" t="8255" r="10795" b="10795"/>
                <wp:wrapTopAndBottom/>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B1CDEAB" id="Line 4"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" strokecolor="#00558d" strokeweight=".96pt">
                <w10:wrap type="topAndBottom" anchorx="page"/>
              </v:line>
            </w:pict>
          </mc:Fallback>
        </mc:AlternateContent>
      </w:r>
      <w:bookmarkStart w:id="200" w:name="_TOC_250003"/>
      <w:r w:rsidR="001F0FB3">
        <w:rPr>
          <w:color w:val="407DC9"/>
        </w:rPr>
        <w:t>DEVELOPMENT</w:t>
      </w:r>
      <w:r w:rsidR="001F0FB3">
        <w:rPr>
          <w:color w:val="407DC9"/>
          <w:spacing w:val="-1"/>
        </w:rPr>
        <w:t xml:space="preserve"> </w:t>
      </w:r>
      <w:bookmarkEnd w:id="200"/>
      <w:r w:rsidR="001F0FB3">
        <w:rPr>
          <w:color w:val="407DC9"/>
        </w:rPr>
        <w:t>CONSIDERATIONS</w:t>
      </w:r>
    </w:p>
    <w:p w14:paraId="478931FB" w14:textId="77777777" w:rsidR="00D02611" w:rsidRDefault="001F0FB3">
      <w:pPr>
        <w:pStyle w:val="Brdtekst"/>
        <w:spacing w:before="90"/>
        <w:ind w:right="865"/>
      </w:pPr>
      <w:r>
        <w:t>For the full benefits of virtual AtoN to be realised, a number of issues must be addressed in consultation with other bodies, including:</w:t>
      </w:r>
    </w:p>
    <w:p w14:paraId="754F4FA2" w14:textId="77777777" w:rsidR="00D02611" w:rsidRDefault="001F0FB3">
      <w:pPr>
        <w:pStyle w:val="Listeavsnitt"/>
        <w:numPr>
          <w:ilvl w:val="0"/>
          <w:numId w:val="12"/>
        </w:numPr>
        <w:tabs>
          <w:tab w:val="left" w:pos="571"/>
          <w:tab w:val="left" w:pos="572"/>
        </w:tabs>
        <w:ind w:right="1247" w:hanging="424"/>
      </w:pPr>
      <w:r>
        <w:t>appropriate instruction and training of all mariners and providers as to the provision of virtual AtoN, symbology, display, and</w:t>
      </w:r>
      <w:r>
        <w:rPr>
          <w:spacing w:val="-1"/>
        </w:rPr>
        <w:t xml:space="preserve"> </w:t>
      </w:r>
      <w:r>
        <w:t>limitations;</w:t>
      </w:r>
    </w:p>
    <w:p w14:paraId="7EAEF7CD" w14:textId="77777777" w:rsidR="00D02611" w:rsidRDefault="001F0FB3">
      <w:pPr>
        <w:pStyle w:val="Listeavsnitt"/>
        <w:numPr>
          <w:ilvl w:val="0"/>
          <w:numId w:val="12"/>
        </w:numPr>
        <w:tabs>
          <w:tab w:val="left" w:pos="571"/>
          <w:tab w:val="left" w:pos="572"/>
        </w:tabs>
        <w:ind w:right="689" w:hanging="424"/>
      </w:pPr>
      <w:r>
        <w:t>harmonisation of integration and ship navigation system specification to enable the display of virtual AtoN for SOLAS ships and other</w:t>
      </w:r>
      <w:r>
        <w:rPr>
          <w:spacing w:val="-2"/>
        </w:rPr>
        <w:t xml:space="preserve"> </w:t>
      </w:r>
      <w:r>
        <w:t>users;</w:t>
      </w:r>
    </w:p>
    <w:p w14:paraId="196580B7" w14:textId="77777777" w:rsidR="00D02611" w:rsidRDefault="001F0FB3">
      <w:pPr>
        <w:pStyle w:val="Listeavsnitt"/>
        <w:numPr>
          <w:ilvl w:val="0"/>
          <w:numId w:val="12"/>
        </w:numPr>
        <w:tabs>
          <w:tab w:val="left" w:pos="571"/>
          <w:tab w:val="left" w:pos="572"/>
        </w:tabs>
        <w:spacing w:before="121"/>
        <w:ind w:hanging="424"/>
      </w:pPr>
      <w:r>
        <w:t>a strategy for implementation of virtual AtoN using non‐AIS based</w:t>
      </w:r>
      <w:r>
        <w:rPr>
          <w:spacing w:val="-5"/>
        </w:rPr>
        <w:t xml:space="preserve"> </w:t>
      </w:r>
      <w:r>
        <w:t>systems;</w:t>
      </w:r>
    </w:p>
    <w:p w14:paraId="6607AF17" w14:textId="77777777" w:rsidR="00D02611" w:rsidRDefault="001F0FB3">
      <w:pPr>
        <w:pStyle w:val="Listeavsnitt"/>
        <w:numPr>
          <w:ilvl w:val="0"/>
          <w:numId w:val="12"/>
        </w:numPr>
        <w:tabs>
          <w:tab w:val="left" w:pos="571"/>
          <w:tab w:val="left" w:pos="572"/>
        </w:tabs>
        <w:spacing w:before="119"/>
        <w:ind w:hanging="424"/>
      </w:pPr>
      <w:r>
        <w:t>the harmonisation of the use of MSI by virtual AtoN within the context of the IMO’s e‐Navigation</w:t>
      </w:r>
      <w:r>
        <w:rPr>
          <w:spacing w:val="-25"/>
        </w:rPr>
        <w:t xml:space="preserve"> </w:t>
      </w:r>
      <w:r>
        <w:t>concept;</w:t>
      </w:r>
    </w:p>
    <w:p w14:paraId="4FD4F18D" w14:textId="77777777" w:rsidR="00D02611" w:rsidRDefault="001F0FB3">
      <w:pPr>
        <w:pStyle w:val="Listeavsnitt"/>
        <w:numPr>
          <w:ilvl w:val="0"/>
          <w:numId w:val="12"/>
        </w:numPr>
        <w:tabs>
          <w:tab w:val="left" w:pos="571"/>
          <w:tab w:val="left" w:pos="572"/>
        </w:tabs>
        <w:spacing w:before="121"/>
        <w:ind w:hanging="424"/>
      </w:pPr>
      <w:r>
        <w:t>harmonised presentation of virtual</w:t>
      </w:r>
      <w:r>
        <w:rPr>
          <w:spacing w:val="-4"/>
        </w:rPr>
        <w:t xml:space="preserve"> </w:t>
      </w:r>
      <w:r>
        <w:t>AtoN.</w:t>
      </w:r>
    </w:p>
    <w:commentRangeStart w:id="201"/>
    <w:p w14:paraId="37439327" w14:textId="77777777" w:rsidR="00D02611" w:rsidRDefault="00107938">
      <w:pPr>
        <w:pStyle w:val="Overskrift1"/>
        <w:numPr>
          <w:ilvl w:val="0"/>
          <w:numId w:val="13"/>
        </w:numPr>
        <w:tabs>
          <w:tab w:val="left" w:pos="856"/>
          <w:tab w:val="left" w:pos="857"/>
        </w:tabs>
        <w:spacing w:before="238"/>
        <w:ind w:hanging="709"/>
      </w:pPr>
      <w:r>
        <w:rPr>
          <w:noProof/>
          <w:lang w:val="nb-NO" w:eastAsia="nb-NO"/>
        </w:rPr>
        <mc:AlternateContent>
          <mc:Choice Requires="wps">
            <w:drawing>
              <wp:anchor distT="0" distB="0" distL="0" distR="0" simplePos="0" relativeHeight="251669504" behindDoc="1" locked="0" layoutInCell="1" allowOverlap="1" wp14:anchorId="75BDC1E4" wp14:editId="0BC448C9">
                <wp:simplePos x="0" y="0"/>
                <wp:positionH relativeFrom="page">
                  <wp:posOffset>556895</wp:posOffset>
                </wp:positionH>
                <wp:positionV relativeFrom="paragraph">
                  <wp:posOffset>446405</wp:posOffset>
                </wp:positionV>
                <wp:extent cx="937260" cy="0"/>
                <wp:effectExtent l="13970" t="9525" r="10795" b="9525"/>
                <wp:wrapTopAndBottom/>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5A57276" id="Line 3"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35.15pt" to="117.6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" strokecolor="#00558d" strokeweight=".96pt">
                <w10:wrap type="topAndBottom" anchorx="page"/>
              </v:line>
            </w:pict>
          </mc:Fallback>
        </mc:AlternateContent>
      </w:r>
      <w:bookmarkStart w:id="202" w:name="_TOC_250002"/>
      <w:bookmarkEnd w:id="202"/>
      <w:r w:rsidR="001F0FB3">
        <w:rPr>
          <w:color w:val="407DC9"/>
        </w:rPr>
        <w:t>ACRONYMS</w:t>
      </w:r>
      <w:commentRangeEnd w:id="201"/>
      <w:r w:rsidR="00A92CBD">
        <w:rPr>
          <w:rStyle w:val="Merknadsreferanse"/>
          <w:b w:val="0"/>
          <w:bCs w:val="0"/>
        </w:rPr>
        <w:commentReference w:id="201"/>
      </w:r>
    </w:p>
    <w:p w14:paraId="36710C58" w14:textId="77777777" w:rsidR="00D02611" w:rsidRDefault="001F0FB3">
      <w:pPr>
        <w:pStyle w:val="Brdtekst"/>
        <w:tabs>
          <w:tab w:val="left" w:pos="1566"/>
        </w:tabs>
        <w:spacing w:before="90"/>
      </w:pPr>
      <w:r>
        <w:t>AIS</w:t>
      </w:r>
      <w:r>
        <w:tab/>
        <w:t>Automatic Identification</w:t>
      </w:r>
      <w:r>
        <w:rPr>
          <w:spacing w:val="-3"/>
        </w:rPr>
        <w:t xml:space="preserve"> </w:t>
      </w:r>
      <w:r>
        <w:t>System</w:t>
      </w:r>
    </w:p>
    <w:p w14:paraId="29F36942" w14:textId="77777777" w:rsidR="00D02611" w:rsidRDefault="001F0FB3">
      <w:pPr>
        <w:pStyle w:val="Brdtekst"/>
        <w:tabs>
          <w:tab w:val="left" w:pos="1566"/>
        </w:tabs>
        <w:spacing w:before="59"/>
      </w:pPr>
      <w:r>
        <w:t>AtoN</w:t>
      </w:r>
      <w:r>
        <w:tab/>
        <w:t>Aids to</w:t>
      </w:r>
      <w:r>
        <w:rPr>
          <w:spacing w:val="-2"/>
        </w:rPr>
        <w:t xml:space="preserve"> </w:t>
      </w:r>
      <w:r>
        <w:t>Navigation</w:t>
      </w:r>
    </w:p>
    <w:p w14:paraId="7A19C1EB" w14:textId="77777777" w:rsidR="00D02611" w:rsidRDefault="001F0FB3">
      <w:pPr>
        <w:pStyle w:val="Brdtekst"/>
        <w:tabs>
          <w:tab w:val="left" w:pos="1565"/>
        </w:tabs>
        <w:spacing w:before="60"/>
      </w:pPr>
      <w:r>
        <w:t>DGPS</w:t>
      </w:r>
      <w:r>
        <w:tab/>
        <w:t>Differential Global Positioning</w:t>
      </w:r>
      <w:r>
        <w:rPr>
          <w:spacing w:val="-2"/>
        </w:rPr>
        <w:t xml:space="preserve"> </w:t>
      </w:r>
      <w:r>
        <w:t>System</w:t>
      </w:r>
    </w:p>
    <w:p w14:paraId="4931565F" w14:textId="77777777" w:rsidR="00D02611" w:rsidRDefault="001F0FB3">
      <w:pPr>
        <w:pStyle w:val="Brdtekst"/>
        <w:tabs>
          <w:tab w:val="left" w:pos="1564"/>
        </w:tabs>
        <w:spacing w:before="60" w:line="292" w:lineRule="auto"/>
        <w:ind w:right="4884"/>
      </w:pPr>
      <w:r>
        <w:t>ECDIS</w:t>
      </w:r>
      <w:r>
        <w:tab/>
        <w:t>Electronic Chart Display and Information System ECS</w:t>
      </w:r>
      <w:r>
        <w:tab/>
        <w:t>Electronic Chart</w:t>
      </w:r>
      <w:r>
        <w:rPr>
          <w:spacing w:val="-2"/>
        </w:rPr>
        <w:t xml:space="preserve"> </w:t>
      </w:r>
      <w:r>
        <w:t>System</w:t>
      </w:r>
    </w:p>
    <w:p w14:paraId="04CB5A0D" w14:textId="77777777" w:rsidR="00D02611" w:rsidRDefault="001F0FB3">
      <w:pPr>
        <w:pStyle w:val="Brdtekst"/>
        <w:tabs>
          <w:tab w:val="left" w:pos="1566"/>
        </w:tabs>
        <w:spacing w:before="3"/>
      </w:pPr>
      <w:r>
        <w:t>EGC</w:t>
      </w:r>
      <w:r>
        <w:tab/>
        <w:t>Enhanced Group</w:t>
      </w:r>
      <w:r>
        <w:rPr>
          <w:spacing w:val="-20"/>
        </w:rPr>
        <w:t xml:space="preserve"> </w:t>
      </w:r>
      <w:r>
        <w:t>Calling</w:t>
      </w:r>
    </w:p>
    <w:p w14:paraId="084A488B" w14:textId="77777777" w:rsidR="00D02611" w:rsidRDefault="001F0FB3">
      <w:pPr>
        <w:pStyle w:val="Brdtekst"/>
        <w:tabs>
          <w:tab w:val="left" w:pos="1564"/>
        </w:tabs>
        <w:spacing w:before="59" w:line="292" w:lineRule="auto"/>
        <w:ind w:right="5386"/>
      </w:pPr>
      <w:r>
        <w:t>FATDMA</w:t>
      </w:r>
      <w:r>
        <w:tab/>
        <w:t>Fixed Access Time Division Multiple Access GNSS</w:t>
      </w:r>
      <w:r>
        <w:tab/>
        <w:t>Global Navigation Satellite</w:t>
      </w:r>
      <w:r>
        <w:rPr>
          <w:spacing w:val="-6"/>
        </w:rPr>
        <w:t xml:space="preserve"> </w:t>
      </w:r>
      <w:r>
        <w:t>System</w:t>
      </w:r>
    </w:p>
    <w:p w14:paraId="24CDA93B" w14:textId="77777777" w:rsidR="00D02611" w:rsidRDefault="001F0FB3">
      <w:pPr>
        <w:pStyle w:val="Brdtekst"/>
        <w:tabs>
          <w:tab w:val="left" w:pos="1565"/>
        </w:tabs>
        <w:spacing w:before="2"/>
      </w:pPr>
      <w:r>
        <w:t>GPRS</w:t>
      </w:r>
      <w:r>
        <w:tab/>
        <w:t>General Packet Radio</w:t>
      </w:r>
      <w:r>
        <w:rPr>
          <w:spacing w:val="-1"/>
        </w:rPr>
        <w:t xml:space="preserve"> </w:t>
      </w:r>
      <w:r>
        <w:t>Service</w:t>
      </w:r>
    </w:p>
    <w:p w14:paraId="00E200C6" w14:textId="77777777" w:rsidR="00D02611" w:rsidRDefault="001F0FB3">
      <w:pPr>
        <w:pStyle w:val="Brdtekst"/>
        <w:tabs>
          <w:tab w:val="left" w:pos="1565"/>
        </w:tabs>
        <w:spacing w:before="60"/>
      </w:pPr>
      <w:r>
        <w:t>GPS</w:t>
      </w:r>
      <w:r>
        <w:tab/>
        <w:t>Global Positioning</w:t>
      </w:r>
      <w:r>
        <w:rPr>
          <w:spacing w:val="-2"/>
        </w:rPr>
        <w:t xml:space="preserve"> </w:t>
      </w:r>
      <w:r>
        <w:t>System</w:t>
      </w:r>
    </w:p>
    <w:p w14:paraId="79445237" w14:textId="77777777" w:rsidR="00D02611" w:rsidRDefault="001F0FB3">
      <w:pPr>
        <w:pStyle w:val="Brdtekst"/>
        <w:tabs>
          <w:tab w:val="left" w:pos="1565"/>
        </w:tabs>
        <w:spacing w:before="60"/>
      </w:pPr>
      <w:r>
        <w:t>HF</w:t>
      </w:r>
      <w:r>
        <w:tab/>
        <w:t>High</w:t>
      </w:r>
      <w:r>
        <w:rPr>
          <w:spacing w:val="-1"/>
        </w:rPr>
        <w:t xml:space="preserve"> </w:t>
      </w:r>
      <w:r>
        <w:t>Frequency</w:t>
      </w:r>
    </w:p>
    <w:p w14:paraId="4D130137" w14:textId="77777777" w:rsidR="00D02611" w:rsidRDefault="001F0FB3">
      <w:pPr>
        <w:pStyle w:val="Brdtekst"/>
        <w:tabs>
          <w:tab w:val="left" w:pos="1565"/>
        </w:tabs>
        <w:spacing w:before="59" w:line="292" w:lineRule="auto"/>
        <w:ind w:right="1896"/>
      </w:pPr>
      <w:r>
        <w:t>IALA</w:t>
      </w:r>
      <w:r>
        <w:tab/>
        <w:t>International Association of Marine Aids to Navigation and Lighthouse Authorities IBS</w:t>
      </w:r>
      <w:r>
        <w:tab/>
        <w:t>Integrated Bridge</w:t>
      </w:r>
      <w:r>
        <w:rPr>
          <w:spacing w:val="-1"/>
        </w:rPr>
        <w:t xml:space="preserve"> </w:t>
      </w:r>
      <w:r>
        <w:t>System</w:t>
      </w:r>
    </w:p>
    <w:p w14:paraId="6D227C4F" w14:textId="77777777" w:rsidR="00D02611" w:rsidRDefault="001F0FB3">
      <w:pPr>
        <w:pStyle w:val="Brdtekst"/>
        <w:tabs>
          <w:tab w:val="left" w:pos="1565"/>
        </w:tabs>
        <w:spacing w:before="3"/>
      </w:pPr>
      <w:r>
        <w:t>IEC</w:t>
      </w:r>
      <w:r>
        <w:tab/>
        <w:t>International Electro‐technical</w:t>
      </w:r>
      <w:r>
        <w:rPr>
          <w:spacing w:val="-2"/>
        </w:rPr>
        <w:t xml:space="preserve"> </w:t>
      </w:r>
      <w:r>
        <w:t>Commission</w:t>
      </w:r>
    </w:p>
    <w:p w14:paraId="5F07E107" w14:textId="77777777" w:rsidR="00D02611" w:rsidRDefault="001F0FB3">
      <w:pPr>
        <w:pStyle w:val="Brdtekst"/>
        <w:tabs>
          <w:tab w:val="left" w:pos="1565"/>
        </w:tabs>
        <w:spacing w:before="60"/>
      </w:pPr>
      <w:r>
        <w:t>IHO</w:t>
      </w:r>
      <w:r>
        <w:tab/>
        <w:t>International Hydrographic</w:t>
      </w:r>
      <w:r>
        <w:rPr>
          <w:spacing w:val="-11"/>
        </w:rPr>
        <w:t xml:space="preserve"> </w:t>
      </w:r>
      <w:r>
        <w:t>Organization</w:t>
      </w:r>
    </w:p>
    <w:p w14:paraId="4C50ACF9" w14:textId="77777777" w:rsidR="00D02611" w:rsidRDefault="001F0FB3">
      <w:pPr>
        <w:pStyle w:val="Brdtekst"/>
        <w:tabs>
          <w:tab w:val="left" w:pos="1565"/>
        </w:tabs>
        <w:spacing w:before="60" w:line="292" w:lineRule="auto"/>
        <w:ind w:right="5185"/>
      </w:pPr>
      <w:r>
        <w:t>IMO</w:t>
      </w:r>
      <w:r>
        <w:tab/>
        <w:t>International Maritime Organization INMARSAT</w:t>
      </w:r>
      <w:r>
        <w:tab/>
        <w:t>International Maritime Satellite Organization ITU</w:t>
      </w:r>
      <w:r>
        <w:tab/>
        <w:t>International Telecommunication</w:t>
      </w:r>
      <w:r>
        <w:rPr>
          <w:spacing w:val="-2"/>
        </w:rPr>
        <w:t xml:space="preserve"> </w:t>
      </w:r>
      <w:r>
        <w:t>Union</w:t>
      </w:r>
    </w:p>
    <w:p w14:paraId="4E08A7B8" w14:textId="77777777" w:rsidR="00D02611" w:rsidRDefault="00D02611">
      <w:pPr>
        <w:spacing w:line="292" w:lineRule="auto"/>
        <w:sectPr w:rsidR="00D02611">
          <w:pgSz w:w="11910" w:h="16840"/>
          <w:pgMar w:top="920" w:right="380" w:bottom="1440" w:left="760" w:header="467" w:footer="942" w:gutter="0"/>
          <w:cols w:space="720"/>
        </w:sectPr>
      </w:pPr>
    </w:p>
    <w:p w14:paraId="3D1720D3" w14:textId="77777777" w:rsidR="00D02611" w:rsidRDefault="00D02611">
      <w:pPr>
        <w:pStyle w:val="Brdtekst"/>
        <w:spacing w:before="7"/>
        <w:ind w:left="0"/>
        <w:rPr>
          <w:sz w:val="8"/>
        </w:rPr>
      </w:pPr>
    </w:p>
    <w:p w14:paraId="3B531678" w14:textId="77777777" w:rsidR="00D02611" w:rsidRDefault="001F0FB3">
      <w:pPr>
        <w:pStyle w:val="Brdtekst"/>
        <w:tabs>
          <w:tab w:val="left" w:pos="1565"/>
        </w:tabs>
        <w:spacing w:before="55"/>
      </w:pPr>
      <w:r>
        <w:t>ITU‐R</w:t>
      </w:r>
      <w:r>
        <w:tab/>
        <w:t>ITU Radiocommunications</w:t>
      </w:r>
      <w:r>
        <w:rPr>
          <w:spacing w:val="-1"/>
        </w:rPr>
        <w:t xml:space="preserve"> </w:t>
      </w:r>
      <w:r>
        <w:t>Sector</w:t>
      </w:r>
    </w:p>
    <w:p w14:paraId="7D91CEEF" w14:textId="77777777" w:rsidR="00D02611" w:rsidRDefault="001F0FB3">
      <w:pPr>
        <w:pStyle w:val="Brdtekst"/>
        <w:tabs>
          <w:tab w:val="left" w:pos="1565"/>
        </w:tabs>
        <w:spacing w:before="61" w:line="292" w:lineRule="auto"/>
        <w:ind w:right="3695"/>
      </w:pPr>
      <w:r>
        <w:t>ITU‐R‐M</w:t>
      </w:r>
      <w:r>
        <w:tab/>
        <w:t>ITU‐R M series Recommendations and ITU‐R M series Reports LORAN</w:t>
      </w:r>
      <w:r>
        <w:tab/>
        <w:t>LOng RAnge</w:t>
      </w:r>
      <w:r>
        <w:rPr>
          <w:spacing w:val="-1"/>
        </w:rPr>
        <w:t xml:space="preserve"> </w:t>
      </w:r>
      <w:r>
        <w:t>Navigation</w:t>
      </w:r>
    </w:p>
    <w:p w14:paraId="5DBCA2C1" w14:textId="77777777" w:rsidR="00D02611" w:rsidRDefault="001F0FB3">
      <w:pPr>
        <w:pStyle w:val="Brdtekst"/>
        <w:tabs>
          <w:tab w:val="left" w:pos="1566"/>
        </w:tabs>
        <w:spacing w:before="2"/>
      </w:pPr>
      <w:r>
        <w:t>MF</w:t>
      </w:r>
      <w:r>
        <w:tab/>
        <w:t>Medium</w:t>
      </w:r>
      <w:r>
        <w:rPr>
          <w:spacing w:val="-2"/>
        </w:rPr>
        <w:t xml:space="preserve"> </w:t>
      </w:r>
      <w:r>
        <w:t>Frequency</w:t>
      </w:r>
    </w:p>
    <w:p w14:paraId="28BCB0BD" w14:textId="77777777" w:rsidR="00D02611" w:rsidRDefault="001F0FB3">
      <w:pPr>
        <w:pStyle w:val="Brdtekst"/>
        <w:tabs>
          <w:tab w:val="left" w:pos="1566"/>
        </w:tabs>
        <w:spacing w:before="60"/>
      </w:pPr>
      <w:r>
        <w:t>MIO</w:t>
      </w:r>
      <w:r>
        <w:tab/>
        <w:t>Marine Information Overlay</w:t>
      </w:r>
    </w:p>
    <w:p w14:paraId="69D50857" w14:textId="77777777" w:rsidR="00D02611" w:rsidRDefault="001F0FB3">
      <w:pPr>
        <w:pStyle w:val="Brdtekst"/>
        <w:tabs>
          <w:tab w:val="left" w:pos="1566"/>
        </w:tabs>
        <w:spacing w:before="59"/>
      </w:pPr>
      <w:r>
        <w:t>MKD</w:t>
      </w:r>
      <w:r>
        <w:tab/>
        <w:t>Minimum Keyboard and</w:t>
      </w:r>
      <w:r>
        <w:rPr>
          <w:spacing w:val="-2"/>
        </w:rPr>
        <w:t xml:space="preserve"> </w:t>
      </w:r>
      <w:r>
        <w:t>Display</w:t>
      </w:r>
    </w:p>
    <w:p w14:paraId="2CADEEF6" w14:textId="77777777" w:rsidR="00D02611" w:rsidRDefault="001F0FB3">
      <w:pPr>
        <w:pStyle w:val="Brdtekst"/>
        <w:tabs>
          <w:tab w:val="left" w:pos="1564"/>
        </w:tabs>
        <w:spacing w:before="61"/>
      </w:pPr>
      <w:r>
        <w:t>MMSI</w:t>
      </w:r>
      <w:r>
        <w:tab/>
        <w:t>Maritime Mobile Service</w:t>
      </w:r>
      <w:r>
        <w:rPr>
          <w:spacing w:val="-1"/>
        </w:rPr>
        <w:t xml:space="preserve"> </w:t>
      </w:r>
      <w:r>
        <w:t>Identity</w:t>
      </w:r>
    </w:p>
    <w:p w14:paraId="27B528CA" w14:textId="77777777" w:rsidR="00D02611" w:rsidRDefault="001F0FB3">
      <w:pPr>
        <w:pStyle w:val="Brdtekst"/>
        <w:tabs>
          <w:tab w:val="left" w:pos="1566"/>
        </w:tabs>
        <w:spacing w:before="60"/>
      </w:pPr>
      <w:r>
        <w:t>MSC</w:t>
      </w:r>
      <w:r>
        <w:tab/>
        <w:t>Maritime Safety Committee</w:t>
      </w:r>
      <w:r>
        <w:rPr>
          <w:spacing w:val="-4"/>
        </w:rPr>
        <w:t xml:space="preserve"> </w:t>
      </w:r>
      <w:r>
        <w:t>(IMO)</w:t>
      </w:r>
    </w:p>
    <w:p w14:paraId="6BEA838E" w14:textId="77777777" w:rsidR="00D02611" w:rsidRDefault="001F0FB3">
      <w:pPr>
        <w:pStyle w:val="Brdtekst"/>
        <w:tabs>
          <w:tab w:val="left" w:pos="1566"/>
        </w:tabs>
        <w:spacing w:before="60"/>
      </w:pPr>
      <w:r>
        <w:t>MSI</w:t>
      </w:r>
      <w:r>
        <w:tab/>
        <w:t>Maritime Safety</w:t>
      </w:r>
      <w:r>
        <w:rPr>
          <w:spacing w:val="-2"/>
        </w:rPr>
        <w:t xml:space="preserve"> </w:t>
      </w:r>
      <w:r>
        <w:t>Information</w:t>
      </w:r>
    </w:p>
    <w:p w14:paraId="1EC5C4F1" w14:textId="77777777" w:rsidR="00D02611" w:rsidRDefault="001F0FB3">
      <w:pPr>
        <w:pStyle w:val="Brdtekst"/>
        <w:tabs>
          <w:tab w:val="left" w:pos="1566"/>
        </w:tabs>
        <w:spacing w:before="59" w:line="292" w:lineRule="auto"/>
        <w:ind w:right="5093"/>
      </w:pPr>
      <w:r>
        <w:t>NAV</w:t>
      </w:r>
      <w:r>
        <w:tab/>
        <w:t xml:space="preserve">Sub‐Committee on Safety of Navigation </w:t>
      </w:r>
      <w:r>
        <w:rPr>
          <w:spacing w:val="-4"/>
        </w:rPr>
        <w:t xml:space="preserve">(IMO) </w:t>
      </w:r>
      <w:r>
        <w:t>NAVTEX</w:t>
      </w:r>
      <w:r>
        <w:tab/>
        <w:t>Navigational</w:t>
      </w:r>
      <w:r>
        <w:rPr>
          <w:spacing w:val="-1"/>
        </w:rPr>
        <w:t xml:space="preserve"> </w:t>
      </w:r>
      <w:r>
        <w:t>Telex</w:t>
      </w:r>
    </w:p>
    <w:p w14:paraId="242109D3" w14:textId="77777777" w:rsidR="00D02611" w:rsidRDefault="001F0FB3">
      <w:pPr>
        <w:pStyle w:val="Brdtekst"/>
        <w:tabs>
          <w:tab w:val="left" w:pos="1565"/>
        </w:tabs>
        <w:spacing w:before="2" w:line="292" w:lineRule="auto"/>
        <w:ind w:right="5358"/>
      </w:pPr>
      <w:r>
        <w:t>RAIM</w:t>
      </w:r>
      <w:r>
        <w:tab/>
        <w:t>Receiver Autonomous Integrity Monitoring RCC</w:t>
      </w:r>
      <w:r>
        <w:tab/>
        <w:t>Rescue Co‐ordination</w:t>
      </w:r>
      <w:r>
        <w:rPr>
          <w:spacing w:val="-2"/>
        </w:rPr>
        <w:t xml:space="preserve"> </w:t>
      </w:r>
      <w:r>
        <w:t>Centre</w:t>
      </w:r>
    </w:p>
    <w:p w14:paraId="2282A6F1" w14:textId="77777777" w:rsidR="00D02611" w:rsidRDefault="001F0FB3">
      <w:pPr>
        <w:pStyle w:val="Brdtekst"/>
        <w:tabs>
          <w:tab w:val="left" w:pos="1564"/>
        </w:tabs>
        <w:spacing w:before="3"/>
      </w:pPr>
      <w:r>
        <w:t>SAR</w:t>
      </w:r>
      <w:r>
        <w:tab/>
        <w:t>Search and</w:t>
      </w:r>
      <w:r>
        <w:rPr>
          <w:spacing w:val="-3"/>
        </w:rPr>
        <w:t xml:space="preserve"> </w:t>
      </w:r>
      <w:r>
        <w:t>Rescue</w:t>
      </w:r>
    </w:p>
    <w:p w14:paraId="094B2360" w14:textId="77777777" w:rsidR="00D02611" w:rsidRDefault="001F0FB3">
      <w:pPr>
        <w:pStyle w:val="Brdtekst"/>
        <w:tabs>
          <w:tab w:val="left" w:pos="1563"/>
        </w:tabs>
        <w:spacing w:before="59"/>
      </w:pPr>
      <w:r>
        <w:t>SN/Circ.</w:t>
      </w:r>
      <w:r>
        <w:tab/>
        <w:t>Safety of Navigation Circular</w:t>
      </w:r>
      <w:r>
        <w:rPr>
          <w:spacing w:val="-4"/>
        </w:rPr>
        <w:t xml:space="preserve"> </w:t>
      </w:r>
      <w:r>
        <w:t>(IMO)</w:t>
      </w:r>
    </w:p>
    <w:p w14:paraId="2298D9B7" w14:textId="77777777" w:rsidR="00D02611" w:rsidRDefault="001F0FB3">
      <w:pPr>
        <w:pStyle w:val="Brdtekst"/>
        <w:tabs>
          <w:tab w:val="left" w:pos="1563"/>
        </w:tabs>
        <w:spacing w:before="60"/>
      </w:pPr>
      <w:r>
        <w:t>SOLAS</w:t>
      </w:r>
      <w:r>
        <w:tab/>
        <w:t>United Nations Convention on Safety of Life at</w:t>
      </w:r>
      <w:r>
        <w:rPr>
          <w:spacing w:val="-7"/>
        </w:rPr>
        <w:t xml:space="preserve"> </w:t>
      </w:r>
      <w:r>
        <w:t>Sea</w:t>
      </w:r>
    </w:p>
    <w:p w14:paraId="5CE51207" w14:textId="77777777" w:rsidR="00D02611" w:rsidRDefault="001F0FB3">
      <w:pPr>
        <w:pStyle w:val="Brdtekst"/>
        <w:tabs>
          <w:tab w:val="left" w:pos="1565"/>
        </w:tabs>
        <w:spacing w:before="60"/>
      </w:pPr>
      <w:r>
        <w:t>t.b.d.</w:t>
      </w:r>
      <w:r>
        <w:tab/>
        <w:t>to be</w:t>
      </w:r>
      <w:r>
        <w:rPr>
          <w:spacing w:val="-11"/>
        </w:rPr>
        <w:t xml:space="preserve"> </w:t>
      </w:r>
      <w:r>
        <w:t>decided</w:t>
      </w:r>
    </w:p>
    <w:p w14:paraId="5AF17A7F" w14:textId="77777777" w:rsidR="00D02611" w:rsidRDefault="001F0FB3">
      <w:pPr>
        <w:pStyle w:val="Brdtekst"/>
        <w:tabs>
          <w:tab w:val="left" w:pos="1564"/>
        </w:tabs>
        <w:spacing w:before="61" w:line="292" w:lineRule="auto"/>
        <w:ind w:right="7005"/>
      </w:pPr>
      <w:r>
        <w:t>Virtual</w:t>
      </w:r>
      <w:r>
        <w:rPr>
          <w:spacing w:val="-4"/>
        </w:rPr>
        <w:t xml:space="preserve"> </w:t>
      </w:r>
      <w:r>
        <w:t>AtoN</w:t>
      </w:r>
      <w:r>
        <w:tab/>
        <w:t>Virtual Aid to Navigation VDL</w:t>
      </w:r>
      <w:r>
        <w:tab/>
        <w:t>VHF Data</w:t>
      </w:r>
      <w:r>
        <w:rPr>
          <w:spacing w:val="-2"/>
        </w:rPr>
        <w:t xml:space="preserve"> </w:t>
      </w:r>
      <w:r>
        <w:t>Link</w:t>
      </w:r>
    </w:p>
    <w:p w14:paraId="7CF53FD0" w14:textId="77777777" w:rsidR="00D02611" w:rsidRDefault="001F0FB3">
      <w:pPr>
        <w:pStyle w:val="Brdtekst"/>
        <w:tabs>
          <w:tab w:val="left" w:pos="1565"/>
        </w:tabs>
        <w:spacing w:before="1"/>
      </w:pPr>
      <w:r>
        <w:t>VHF</w:t>
      </w:r>
      <w:r>
        <w:tab/>
        <w:t>Very High</w:t>
      </w:r>
      <w:r>
        <w:rPr>
          <w:spacing w:val="-2"/>
        </w:rPr>
        <w:t xml:space="preserve"> </w:t>
      </w:r>
      <w:r>
        <w:t>Frequency</w:t>
      </w:r>
    </w:p>
    <w:p w14:paraId="679DFB0E" w14:textId="77777777" w:rsidR="00D02611" w:rsidRDefault="001F0FB3">
      <w:pPr>
        <w:pStyle w:val="Brdtekst"/>
        <w:tabs>
          <w:tab w:val="left" w:pos="1564"/>
        </w:tabs>
        <w:spacing w:before="60"/>
      </w:pPr>
      <w:r>
        <w:t>VTS</w:t>
      </w:r>
      <w:r>
        <w:tab/>
        <w:t>Vessel Traffic</w:t>
      </w:r>
      <w:r>
        <w:rPr>
          <w:spacing w:val="-2"/>
        </w:rPr>
        <w:t xml:space="preserve"> </w:t>
      </w:r>
      <w:r>
        <w:t>Services</w:t>
      </w:r>
    </w:p>
    <w:p w14:paraId="32B548E4" w14:textId="77777777" w:rsidR="00D02611" w:rsidRDefault="001F0FB3">
      <w:pPr>
        <w:pStyle w:val="Brdtekst"/>
        <w:tabs>
          <w:tab w:val="left" w:pos="1564"/>
        </w:tabs>
        <w:spacing w:before="60"/>
      </w:pPr>
      <w:r>
        <w:t>VTSO</w:t>
      </w:r>
      <w:r>
        <w:tab/>
        <w:t>Vessel Traffic Services</w:t>
      </w:r>
      <w:r>
        <w:rPr>
          <w:spacing w:val="-1"/>
        </w:rPr>
        <w:t xml:space="preserve"> </w:t>
      </w:r>
      <w:r>
        <w:t>Operator</w:t>
      </w:r>
    </w:p>
    <w:p w14:paraId="6FBA0F84" w14:textId="77777777" w:rsidR="00D02611" w:rsidRDefault="001F0FB3">
      <w:pPr>
        <w:pStyle w:val="Brdtekst"/>
        <w:tabs>
          <w:tab w:val="left" w:pos="1566"/>
        </w:tabs>
        <w:spacing w:before="60"/>
      </w:pPr>
      <w:r>
        <w:t>WiMAX</w:t>
      </w:r>
      <w:r>
        <w:tab/>
        <w:t>Worldwide Interoperability for Microwave</w:t>
      </w:r>
      <w:r>
        <w:rPr>
          <w:spacing w:val="-1"/>
        </w:rPr>
        <w:t xml:space="preserve"> </w:t>
      </w:r>
      <w:r>
        <w:t>Access</w:t>
      </w:r>
    </w:p>
    <w:p w14:paraId="4FF2401A" w14:textId="77777777" w:rsidR="00D02611" w:rsidRDefault="00D02611">
      <w:pPr>
        <w:pStyle w:val="Brdtekst"/>
        <w:spacing w:before="8"/>
        <w:ind w:left="0"/>
        <w:rPr>
          <w:sz w:val="19"/>
        </w:rPr>
      </w:pPr>
    </w:p>
    <w:p w14:paraId="1B91F6BF" w14:textId="77777777" w:rsidR="00D02611" w:rsidRDefault="00107938">
      <w:pPr>
        <w:pStyle w:val="Overskrift1"/>
        <w:numPr>
          <w:ilvl w:val="0"/>
          <w:numId w:val="13"/>
        </w:numPr>
        <w:tabs>
          <w:tab w:val="left" w:pos="856"/>
          <w:tab w:val="left" w:pos="857"/>
        </w:tabs>
        <w:ind w:hanging="709"/>
      </w:pPr>
      <w:r>
        <w:rPr>
          <w:noProof/>
          <w:lang w:val="nb-NO" w:eastAsia="nb-NO"/>
        </w:rPr>
        <mc:AlternateContent>
          <mc:Choice Requires="wps">
            <w:drawing>
              <wp:anchor distT="0" distB="0" distL="0" distR="0" simplePos="0" relativeHeight="251670528" behindDoc="1" locked="0" layoutInCell="1" allowOverlap="1" wp14:anchorId="0428EB5D" wp14:editId="30DA05EF">
                <wp:simplePos x="0" y="0"/>
                <wp:positionH relativeFrom="page">
                  <wp:posOffset>556895</wp:posOffset>
                </wp:positionH>
                <wp:positionV relativeFrom="paragraph">
                  <wp:posOffset>294005</wp:posOffset>
                </wp:positionV>
                <wp:extent cx="937260" cy="0"/>
                <wp:effectExtent l="13970" t="11430" r="10795" b="7620"/>
                <wp:wrapTopAndBottom/>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CF63C24" id="Line 2"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85pt,23.15pt" to="117.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" strokecolor="#00558d" strokeweight=".96pt">
                <w10:wrap type="topAndBottom" anchorx="page"/>
              </v:line>
            </w:pict>
          </mc:Fallback>
        </mc:AlternateContent>
      </w:r>
      <w:bookmarkStart w:id="203" w:name="_TOC_250001"/>
      <w:bookmarkEnd w:id="203"/>
      <w:r w:rsidR="001F0FB3">
        <w:rPr>
          <w:color w:val="407DC9"/>
        </w:rPr>
        <w:t>REFERENCES</w:t>
      </w:r>
    </w:p>
    <w:p w14:paraId="49B3B3EF" w14:textId="77777777" w:rsidR="00D02611" w:rsidRDefault="001F0FB3">
      <w:pPr>
        <w:pStyle w:val="Listeavsnitt"/>
        <w:numPr>
          <w:ilvl w:val="0"/>
          <w:numId w:val="11"/>
        </w:numPr>
        <w:tabs>
          <w:tab w:val="left" w:pos="714"/>
          <w:tab w:val="left" w:pos="715"/>
        </w:tabs>
        <w:spacing w:before="90"/>
        <w:ind w:hanging="567"/>
      </w:pPr>
      <w:r>
        <w:t>IMO Res. A.917(22) 2001 Guidelines for the Onboard Operational Use of Shipborne</w:t>
      </w:r>
      <w:r>
        <w:rPr>
          <w:spacing w:val="-7"/>
        </w:rPr>
        <w:t xml:space="preserve"> </w:t>
      </w:r>
      <w:r>
        <w:t>AIS</w:t>
      </w:r>
    </w:p>
    <w:p w14:paraId="0E0ABAA8" w14:textId="77777777" w:rsidR="00D02611" w:rsidRDefault="001F0FB3">
      <w:pPr>
        <w:pStyle w:val="Listeavsnitt"/>
        <w:numPr>
          <w:ilvl w:val="0"/>
          <w:numId w:val="11"/>
        </w:numPr>
        <w:tabs>
          <w:tab w:val="left" w:pos="714"/>
          <w:tab w:val="left" w:pos="715"/>
        </w:tabs>
        <w:ind w:hanging="567"/>
      </w:pPr>
      <w:r>
        <w:t>IMO Res. A.956(23) 2003 Amendments to the Guidelines for the Onboard Operational Use of Shipborne</w:t>
      </w:r>
      <w:r>
        <w:rPr>
          <w:spacing w:val="-22"/>
        </w:rPr>
        <w:t xml:space="preserve"> </w:t>
      </w:r>
      <w:r>
        <w:t>AIS</w:t>
      </w:r>
    </w:p>
    <w:p w14:paraId="4CA788E9" w14:textId="77777777" w:rsidR="00D02611" w:rsidRDefault="001F0FB3">
      <w:pPr>
        <w:pStyle w:val="Listeavsnitt"/>
        <w:numPr>
          <w:ilvl w:val="0"/>
          <w:numId w:val="11"/>
        </w:numPr>
        <w:tabs>
          <w:tab w:val="left" w:pos="714"/>
          <w:tab w:val="left" w:pos="715"/>
        </w:tabs>
        <w:spacing w:before="119"/>
        <w:ind w:hanging="567"/>
      </w:pPr>
      <w:r>
        <w:t>MSC 232(82) Performance Standards for</w:t>
      </w:r>
      <w:r>
        <w:rPr>
          <w:spacing w:val="-3"/>
        </w:rPr>
        <w:t xml:space="preserve"> </w:t>
      </w:r>
      <w:r>
        <w:t>ECDIS</w:t>
      </w:r>
    </w:p>
    <w:p w14:paraId="523C303B" w14:textId="77777777" w:rsidR="00D02611" w:rsidRDefault="001F0FB3">
      <w:pPr>
        <w:pStyle w:val="Listeavsnitt"/>
        <w:numPr>
          <w:ilvl w:val="0"/>
          <w:numId w:val="11"/>
        </w:numPr>
        <w:tabs>
          <w:tab w:val="left" w:pos="714"/>
          <w:tab w:val="left" w:pos="715"/>
        </w:tabs>
        <w:ind w:hanging="567"/>
      </w:pPr>
      <w:r>
        <w:t>MSC.192(79) Performance standards for radar</w:t>
      </w:r>
      <w:r>
        <w:rPr>
          <w:spacing w:val="-1"/>
        </w:rPr>
        <w:t xml:space="preserve"> </w:t>
      </w:r>
      <w:r>
        <w:t>equipment</w:t>
      </w:r>
    </w:p>
    <w:p w14:paraId="6A131C40" w14:textId="77777777" w:rsidR="00D02611" w:rsidRDefault="001F0FB3">
      <w:pPr>
        <w:pStyle w:val="Listeavsnitt"/>
        <w:numPr>
          <w:ilvl w:val="0"/>
          <w:numId w:val="11"/>
        </w:numPr>
        <w:tabs>
          <w:tab w:val="left" w:pos="714"/>
          <w:tab w:val="left" w:pos="715"/>
        </w:tabs>
        <w:ind w:right="530" w:hanging="567"/>
      </w:pPr>
      <w:r>
        <w:t>MSC.191(79) Performance Standards for the Presentation of Navigation‐Related Information on Shipborne Navigational</w:t>
      </w:r>
      <w:r>
        <w:rPr>
          <w:spacing w:val="-1"/>
        </w:rPr>
        <w:t xml:space="preserve"> </w:t>
      </w:r>
      <w:r>
        <w:t>displays</w:t>
      </w:r>
    </w:p>
    <w:p w14:paraId="7A2FB4C3" w14:textId="77777777" w:rsidR="00D02611" w:rsidRDefault="001F0FB3">
      <w:pPr>
        <w:pStyle w:val="Listeavsnitt"/>
        <w:numPr>
          <w:ilvl w:val="0"/>
          <w:numId w:val="11"/>
        </w:numPr>
        <w:tabs>
          <w:tab w:val="left" w:pos="714"/>
          <w:tab w:val="left" w:pos="715"/>
        </w:tabs>
        <w:spacing w:before="121"/>
        <w:ind w:hanging="567"/>
      </w:pPr>
      <w:r>
        <w:t>MSC 86/23/7 New symbols for AIS‐AtoN ‐ Submitted by</w:t>
      </w:r>
      <w:r>
        <w:rPr>
          <w:spacing w:val="-5"/>
        </w:rPr>
        <w:t xml:space="preserve"> </w:t>
      </w:r>
      <w:r>
        <w:t>Japan</w:t>
      </w:r>
    </w:p>
    <w:p w14:paraId="1336A42A" w14:textId="77777777" w:rsidR="00D02611" w:rsidRDefault="001F0FB3">
      <w:pPr>
        <w:pStyle w:val="Listeavsnitt"/>
        <w:numPr>
          <w:ilvl w:val="0"/>
          <w:numId w:val="11"/>
        </w:numPr>
        <w:tabs>
          <w:tab w:val="left" w:pos="714"/>
          <w:tab w:val="left" w:pos="715"/>
        </w:tabs>
        <w:spacing w:before="119"/>
        <w:ind w:right="556" w:hanging="567"/>
      </w:pPr>
      <w:r>
        <w:t>IMO SN/Circ. 243 – Amendments to Guidelines for the Presentation of Navigation‐Related Symbols, Terms and</w:t>
      </w:r>
      <w:r>
        <w:rPr>
          <w:spacing w:val="-1"/>
        </w:rPr>
        <w:t xml:space="preserve"> </w:t>
      </w:r>
      <w:r>
        <w:t>Abbreviations</w:t>
      </w:r>
    </w:p>
    <w:p w14:paraId="32449488" w14:textId="77777777" w:rsidR="00D02611" w:rsidRDefault="001F0FB3">
      <w:pPr>
        <w:pStyle w:val="Listeavsnitt"/>
        <w:numPr>
          <w:ilvl w:val="0"/>
          <w:numId w:val="11"/>
        </w:numPr>
        <w:tabs>
          <w:tab w:val="left" w:pos="714"/>
          <w:tab w:val="left" w:pos="715"/>
        </w:tabs>
        <w:ind w:hanging="567"/>
      </w:pPr>
      <w:r>
        <w:t>IMO SN/Circ. 266 Maintenance of ECDIS</w:t>
      </w:r>
      <w:r>
        <w:rPr>
          <w:spacing w:val="-1"/>
        </w:rPr>
        <w:t xml:space="preserve"> </w:t>
      </w:r>
      <w:r>
        <w:t>Software</w:t>
      </w:r>
    </w:p>
    <w:p w14:paraId="0C0304DE" w14:textId="77777777" w:rsidR="00D02611" w:rsidRDefault="001F0FB3">
      <w:pPr>
        <w:pStyle w:val="Listeavsnitt"/>
        <w:numPr>
          <w:ilvl w:val="0"/>
          <w:numId w:val="11"/>
        </w:numPr>
        <w:tabs>
          <w:tab w:val="left" w:pos="714"/>
          <w:tab w:val="left" w:pos="715"/>
        </w:tabs>
        <w:spacing w:before="121"/>
        <w:ind w:hanging="567"/>
      </w:pPr>
      <w:r>
        <w:t>IMO SN/Circ. 289 Guidance of the Use of AIS Application Specific</w:t>
      </w:r>
      <w:r>
        <w:rPr>
          <w:spacing w:val="-4"/>
        </w:rPr>
        <w:t xml:space="preserve"> </w:t>
      </w:r>
      <w:r>
        <w:t>Messages</w:t>
      </w:r>
    </w:p>
    <w:p w14:paraId="241BAF29" w14:textId="5BB912E1" w:rsidR="00F319A9" w:rsidRDefault="001F0FB3">
      <w:pPr>
        <w:pStyle w:val="Listeavsnitt"/>
        <w:numPr>
          <w:ilvl w:val="0"/>
          <w:numId w:val="11"/>
        </w:numPr>
        <w:tabs>
          <w:tab w:val="left" w:pos="714"/>
          <w:tab w:val="left" w:pos="715"/>
        </w:tabs>
        <w:ind w:right="1414" w:hanging="567"/>
      </w:pPr>
      <w:r>
        <w:t>IMO SN/Circ. 290 Guidance for the presentation and display of AIS Application Specific Messages</w:t>
      </w:r>
      <w:r w:rsidR="00F319A9">
        <w:t xml:space="preserve"> information</w:t>
      </w:r>
    </w:p>
    <w:p w14:paraId="6ADE7BDB" w14:textId="156178FB" w:rsidR="00D02611" w:rsidRDefault="00F319A9">
      <w:pPr>
        <w:pStyle w:val="Listeavsnitt"/>
        <w:numPr>
          <w:ilvl w:val="0"/>
          <w:numId w:val="11"/>
        </w:numPr>
        <w:tabs>
          <w:tab w:val="left" w:pos="714"/>
          <w:tab w:val="left" w:pos="715"/>
        </w:tabs>
        <w:ind w:right="1414" w:hanging="567"/>
      </w:pPr>
      <w:commentRangeStart w:id="204"/>
      <w:r>
        <w:t>IMO</w:t>
      </w:r>
      <w:commentRangeEnd w:id="204"/>
      <w:r>
        <w:rPr>
          <w:rStyle w:val="Merknadsreferanse"/>
        </w:rPr>
        <w:commentReference w:id="204"/>
      </w:r>
      <w:r>
        <w:t xml:space="preserve"> MSC.1/Circ. 1473 Policy on use of AIS Aids to Navigation</w:t>
      </w:r>
    </w:p>
    <w:p w14:paraId="74427E23" w14:textId="77777777" w:rsidR="00D02611" w:rsidRDefault="001F0FB3">
      <w:pPr>
        <w:pStyle w:val="Listeavsnitt"/>
        <w:numPr>
          <w:ilvl w:val="0"/>
          <w:numId w:val="11"/>
        </w:numPr>
        <w:tabs>
          <w:tab w:val="left" w:pos="714"/>
          <w:tab w:val="left" w:pos="715"/>
        </w:tabs>
        <w:spacing w:before="119"/>
        <w:ind w:right="768" w:hanging="567"/>
      </w:pPr>
      <w:r>
        <w:t>ITU‐R M.1371 Technical Characteristics for Automatic Identification System using Time Division Multiple Access in the VHF Maritime Mobile</w:t>
      </w:r>
      <w:r>
        <w:rPr>
          <w:spacing w:val="-4"/>
        </w:rPr>
        <w:t xml:space="preserve"> </w:t>
      </w:r>
      <w:r>
        <w:t>Band</w:t>
      </w:r>
    </w:p>
    <w:p w14:paraId="35EDEF0A" w14:textId="77777777" w:rsidR="00D02611" w:rsidRDefault="001F0FB3">
      <w:pPr>
        <w:pStyle w:val="Listeavsnitt"/>
        <w:numPr>
          <w:ilvl w:val="0"/>
          <w:numId w:val="11"/>
        </w:numPr>
        <w:tabs>
          <w:tab w:val="left" w:pos="714"/>
          <w:tab w:val="left" w:pos="715"/>
        </w:tabs>
        <w:spacing w:before="121"/>
        <w:ind w:hanging="567"/>
      </w:pPr>
      <w:r>
        <w:t>IHO S‐4 Chart Specifications of the IHO and Regulations for International (INT)</w:t>
      </w:r>
      <w:r>
        <w:rPr>
          <w:spacing w:val="-13"/>
        </w:rPr>
        <w:t xml:space="preserve"> </w:t>
      </w:r>
      <w:r>
        <w:t>Charts</w:t>
      </w:r>
    </w:p>
    <w:p w14:paraId="03F822E3" w14:textId="77777777" w:rsidR="00D02611" w:rsidRDefault="00D02611">
      <w:pPr>
        <w:sectPr w:rsidR="00D02611">
          <w:pgSz w:w="11910" w:h="16840"/>
          <w:pgMar w:top="920" w:right="380" w:bottom="1440" w:left="760" w:header="467" w:footer="942" w:gutter="0"/>
          <w:cols w:space="720"/>
        </w:sectPr>
      </w:pPr>
    </w:p>
    <w:p w14:paraId="615F002E" w14:textId="77777777" w:rsidR="00D02611" w:rsidRDefault="00D02611">
      <w:pPr>
        <w:pStyle w:val="Brdtekst"/>
        <w:spacing w:before="7"/>
        <w:ind w:left="0"/>
        <w:rPr>
          <w:sz w:val="8"/>
        </w:rPr>
      </w:pPr>
    </w:p>
    <w:p w14:paraId="1496DAE0" w14:textId="77777777" w:rsidR="00D02611" w:rsidRDefault="001F0FB3">
      <w:pPr>
        <w:pStyle w:val="Listeavsnitt"/>
        <w:numPr>
          <w:ilvl w:val="0"/>
          <w:numId w:val="11"/>
        </w:numPr>
        <w:tabs>
          <w:tab w:val="left" w:pos="714"/>
          <w:tab w:val="left" w:pos="715"/>
        </w:tabs>
        <w:spacing w:before="55"/>
        <w:ind w:hanging="567"/>
      </w:pPr>
      <w:r>
        <w:t>IHO S‐52 Specifications for Chart Content and Display Aspects of</w:t>
      </w:r>
      <w:r>
        <w:rPr>
          <w:spacing w:val="-5"/>
        </w:rPr>
        <w:t xml:space="preserve"> </w:t>
      </w:r>
      <w:r>
        <w:t>ECDIS</w:t>
      </w:r>
    </w:p>
    <w:p w14:paraId="7A578802" w14:textId="77777777" w:rsidR="00D02611" w:rsidRDefault="001F0FB3">
      <w:pPr>
        <w:pStyle w:val="Listeavsnitt"/>
        <w:numPr>
          <w:ilvl w:val="0"/>
          <w:numId w:val="11"/>
        </w:numPr>
        <w:tabs>
          <w:tab w:val="left" w:pos="714"/>
          <w:tab w:val="left" w:pos="715"/>
        </w:tabs>
        <w:spacing w:before="121"/>
        <w:ind w:hanging="567"/>
      </w:pPr>
      <w:r>
        <w:t>IHO S‐57 Transfer Standard for Digital Hydrographic</w:t>
      </w:r>
      <w:r>
        <w:rPr>
          <w:spacing w:val="-3"/>
        </w:rPr>
        <w:t xml:space="preserve"> </w:t>
      </w:r>
      <w:r>
        <w:t>Data</w:t>
      </w:r>
    </w:p>
    <w:p w14:paraId="0B099D41" w14:textId="77777777" w:rsidR="00D02611" w:rsidRDefault="001F0FB3">
      <w:pPr>
        <w:pStyle w:val="Listeavsnitt"/>
        <w:numPr>
          <w:ilvl w:val="0"/>
          <w:numId w:val="11"/>
        </w:numPr>
        <w:tabs>
          <w:tab w:val="left" w:pos="714"/>
          <w:tab w:val="left" w:pos="715"/>
        </w:tabs>
        <w:ind w:hanging="567"/>
      </w:pPr>
      <w:r>
        <w:t>IHO S‐57 Appendix B.1 ENC Product</w:t>
      </w:r>
      <w:r>
        <w:rPr>
          <w:spacing w:val="-5"/>
        </w:rPr>
        <w:t xml:space="preserve"> </w:t>
      </w:r>
      <w:r>
        <w:t>Specification</w:t>
      </w:r>
    </w:p>
    <w:p w14:paraId="0AE28914" w14:textId="77777777" w:rsidR="00D02611" w:rsidRDefault="001F0FB3">
      <w:pPr>
        <w:pStyle w:val="Listeavsnitt"/>
        <w:numPr>
          <w:ilvl w:val="0"/>
          <w:numId w:val="11"/>
        </w:numPr>
        <w:tabs>
          <w:tab w:val="left" w:pos="714"/>
          <w:tab w:val="left" w:pos="715"/>
        </w:tabs>
        <w:ind w:hanging="567"/>
      </w:pPr>
      <w:r>
        <w:t>IHO S‐100 Universal Hydrographic Data</w:t>
      </w:r>
      <w:r>
        <w:rPr>
          <w:spacing w:val="-2"/>
        </w:rPr>
        <w:t xml:space="preserve"> </w:t>
      </w:r>
      <w:r>
        <w:t>Model</w:t>
      </w:r>
    </w:p>
    <w:p w14:paraId="2FB17C2A" w14:textId="77777777" w:rsidR="00D02611" w:rsidRDefault="001F0FB3">
      <w:pPr>
        <w:pStyle w:val="Listeavsnitt"/>
        <w:numPr>
          <w:ilvl w:val="0"/>
          <w:numId w:val="11"/>
        </w:numPr>
        <w:tabs>
          <w:tab w:val="left" w:pos="714"/>
          <w:tab w:val="left" w:pos="715"/>
        </w:tabs>
        <w:ind w:right="572" w:hanging="567"/>
      </w:pPr>
      <w:r>
        <w:t>IHO S‐101 ENC Product Specification (ENC Product Specification based on S‐100 (not to be adopted before 2012 at the</w:t>
      </w:r>
      <w:r>
        <w:rPr>
          <w:spacing w:val="-1"/>
        </w:rPr>
        <w:t xml:space="preserve"> </w:t>
      </w:r>
      <w:r>
        <w:t>earliest))</w:t>
      </w:r>
    </w:p>
    <w:p w14:paraId="46F51E11" w14:textId="77777777" w:rsidR="00D02611" w:rsidRDefault="001F0FB3">
      <w:pPr>
        <w:pStyle w:val="Listeavsnitt"/>
        <w:numPr>
          <w:ilvl w:val="0"/>
          <w:numId w:val="11"/>
        </w:numPr>
        <w:tabs>
          <w:tab w:val="left" w:pos="714"/>
          <w:tab w:val="left" w:pos="715"/>
        </w:tabs>
        <w:ind w:right="581" w:hanging="567"/>
      </w:pPr>
      <w:r>
        <w:t>IALA Recommendation R‐121 For the performance and monitoring of a DGNSS Service in the band 283.5 – 325 kHz</w:t>
      </w:r>
    </w:p>
    <w:p w14:paraId="448F3E9A" w14:textId="77777777" w:rsidR="00D02611" w:rsidRDefault="001F0FB3">
      <w:pPr>
        <w:pStyle w:val="Listeavsnitt"/>
        <w:numPr>
          <w:ilvl w:val="0"/>
          <w:numId w:val="11"/>
        </w:numPr>
        <w:tabs>
          <w:tab w:val="left" w:pos="714"/>
          <w:tab w:val="left" w:pos="715"/>
        </w:tabs>
        <w:ind w:hanging="567"/>
      </w:pPr>
      <w:r>
        <w:t>IALA Recommendation A‐124 on the AIS</w:t>
      </w:r>
      <w:r>
        <w:rPr>
          <w:spacing w:val="-1"/>
        </w:rPr>
        <w:t xml:space="preserve"> </w:t>
      </w:r>
      <w:r>
        <w:t>Service</w:t>
      </w:r>
    </w:p>
    <w:p w14:paraId="46617E46" w14:textId="77777777" w:rsidR="00D02611" w:rsidRDefault="001F0FB3">
      <w:pPr>
        <w:pStyle w:val="Listeavsnitt"/>
        <w:numPr>
          <w:ilvl w:val="0"/>
          <w:numId w:val="11"/>
        </w:numPr>
        <w:tabs>
          <w:tab w:val="left" w:pos="714"/>
          <w:tab w:val="left" w:pos="715"/>
        </w:tabs>
        <w:spacing w:before="119"/>
        <w:ind w:right="810" w:hanging="567"/>
      </w:pPr>
      <w:r>
        <w:t>IALA Recommendation A‐126, on the Use of the Automatic Identification System (AIS) in Marine Aids to Navigation Services, Edition 1.5, Jun.</w:t>
      </w:r>
      <w:r>
        <w:rPr>
          <w:spacing w:val="-2"/>
        </w:rPr>
        <w:t xml:space="preserve"> </w:t>
      </w:r>
      <w:r>
        <w:t>2011</w:t>
      </w:r>
    </w:p>
    <w:p w14:paraId="25362596" w14:textId="77777777" w:rsidR="00D02611" w:rsidRDefault="001F0FB3">
      <w:pPr>
        <w:pStyle w:val="Listeavsnitt"/>
        <w:numPr>
          <w:ilvl w:val="0"/>
          <w:numId w:val="11"/>
        </w:numPr>
        <w:tabs>
          <w:tab w:val="left" w:pos="714"/>
          <w:tab w:val="left" w:pos="715"/>
        </w:tabs>
        <w:spacing w:before="121"/>
        <w:ind w:right="1264" w:hanging="567"/>
      </w:pPr>
      <w:r>
        <w:t>IALA Recommendation O‐130 on Categorisation and Availability Objectives for Short Range Aids to Navigation</w:t>
      </w:r>
    </w:p>
    <w:p w14:paraId="294CC363" w14:textId="77777777" w:rsidR="00D02611" w:rsidRDefault="001F0FB3">
      <w:pPr>
        <w:pStyle w:val="Listeavsnitt"/>
        <w:numPr>
          <w:ilvl w:val="0"/>
          <w:numId w:val="11"/>
        </w:numPr>
        <w:tabs>
          <w:tab w:val="left" w:pos="714"/>
          <w:tab w:val="left" w:pos="715"/>
        </w:tabs>
        <w:ind w:hanging="567"/>
      </w:pPr>
      <w:r>
        <w:t>IALA Guideline 1062 on the establishment of AIS as an Aid to</w:t>
      </w:r>
      <w:r>
        <w:rPr>
          <w:spacing w:val="-5"/>
        </w:rPr>
        <w:t xml:space="preserve"> </w:t>
      </w:r>
      <w:r>
        <w:t>Navigation</w:t>
      </w:r>
    </w:p>
    <w:p w14:paraId="00F062EB" w14:textId="77777777" w:rsidR="00D02611" w:rsidRDefault="001F0FB3">
      <w:pPr>
        <w:pStyle w:val="Listeavsnitt"/>
        <w:numPr>
          <w:ilvl w:val="0"/>
          <w:numId w:val="11"/>
        </w:numPr>
        <w:tabs>
          <w:tab w:val="left" w:pos="714"/>
          <w:tab w:val="left" w:pos="715"/>
        </w:tabs>
        <w:spacing w:before="119"/>
        <w:ind w:hanging="567"/>
      </w:pPr>
      <w:r>
        <w:t>IALA Recommendation V‐125 on the Use and Presentation of Symbology at a VTS Centre (including</w:t>
      </w:r>
      <w:r>
        <w:rPr>
          <w:spacing w:val="-22"/>
        </w:rPr>
        <w:t xml:space="preserve"> </w:t>
      </w:r>
      <w:r>
        <w:t>AIS)</w:t>
      </w:r>
    </w:p>
    <w:p w14:paraId="210F7C75" w14:textId="77777777" w:rsidR="00D02611" w:rsidRDefault="001F0FB3">
      <w:pPr>
        <w:pStyle w:val="Listeavsnitt"/>
        <w:numPr>
          <w:ilvl w:val="0"/>
          <w:numId w:val="11"/>
        </w:numPr>
        <w:tabs>
          <w:tab w:val="left" w:pos="714"/>
          <w:tab w:val="left" w:pos="715"/>
        </w:tabs>
        <w:ind w:right="911" w:hanging="567"/>
      </w:pPr>
      <w:r>
        <w:t>IEC 61174 ECDIS – Operational and Performance Requirements, Methods of Testing and Required Test Results</w:t>
      </w:r>
    </w:p>
    <w:p w14:paraId="6A2658FD" w14:textId="77777777" w:rsidR="00D02611" w:rsidRDefault="001F0FB3">
      <w:pPr>
        <w:pStyle w:val="Listeavsnitt"/>
        <w:numPr>
          <w:ilvl w:val="0"/>
          <w:numId w:val="11"/>
        </w:numPr>
        <w:tabs>
          <w:tab w:val="left" w:pos="714"/>
          <w:tab w:val="left" w:pos="715"/>
        </w:tabs>
        <w:spacing w:before="121"/>
        <w:ind w:right="1348" w:hanging="567"/>
      </w:pPr>
      <w:r>
        <w:t>IEC 61193‐2 Class A shipborne equipment of the universal automatic identification system (AIS) ‐ Operational</w:t>
      </w:r>
      <w:r>
        <w:rPr>
          <w:spacing w:val="-4"/>
        </w:rPr>
        <w:t xml:space="preserve"> </w:t>
      </w:r>
      <w:r>
        <w:t>and</w:t>
      </w:r>
      <w:r>
        <w:rPr>
          <w:spacing w:val="-4"/>
        </w:rPr>
        <w:t xml:space="preserve"> </w:t>
      </w:r>
      <w:r>
        <w:t>performance</w:t>
      </w:r>
      <w:r>
        <w:rPr>
          <w:spacing w:val="-3"/>
        </w:rPr>
        <w:t xml:space="preserve"> </w:t>
      </w:r>
      <w:r>
        <w:t>requirements,</w:t>
      </w:r>
      <w:r>
        <w:rPr>
          <w:spacing w:val="-4"/>
        </w:rPr>
        <w:t xml:space="preserve"> </w:t>
      </w:r>
      <w:r>
        <w:t>methods</w:t>
      </w:r>
      <w:r>
        <w:rPr>
          <w:spacing w:val="-2"/>
        </w:rPr>
        <w:t xml:space="preserve"> </w:t>
      </w:r>
      <w:r>
        <w:t>of</w:t>
      </w:r>
      <w:r>
        <w:rPr>
          <w:spacing w:val="-4"/>
        </w:rPr>
        <w:t xml:space="preserve"> </w:t>
      </w:r>
      <w:r>
        <w:t>test</w:t>
      </w:r>
      <w:r>
        <w:rPr>
          <w:spacing w:val="-4"/>
        </w:rPr>
        <w:t xml:space="preserve"> </w:t>
      </w:r>
      <w:r>
        <w:t>and</w:t>
      </w:r>
      <w:r>
        <w:rPr>
          <w:spacing w:val="-3"/>
        </w:rPr>
        <w:t xml:space="preserve"> </w:t>
      </w:r>
      <w:r>
        <w:t>required</w:t>
      </w:r>
      <w:r>
        <w:rPr>
          <w:spacing w:val="-3"/>
        </w:rPr>
        <w:t xml:space="preserve"> </w:t>
      </w:r>
      <w:r>
        <w:t>test</w:t>
      </w:r>
      <w:r>
        <w:rPr>
          <w:spacing w:val="-3"/>
        </w:rPr>
        <w:t xml:space="preserve"> </w:t>
      </w:r>
      <w:r>
        <w:t>results</w:t>
      </w:r>
      <w:r>
        <w:rPr>
          <w:spacing w:val="-3"/>
        </w:rPr>
        <w:t xml:space="preserve"> </w:t>
      </w:r>
      <w:r>
        <w:t>AIS</w:t>
      </w:r>
      <w:r>
        <w:rPr>
          <w:spacing w:val="-2"/>
        </w:rPr>
        <w:t xml:space="preserve"> </w:t>
      </w:r>
      <w:r>
        <w:t>Class</w:t>
      </w:r>
      <w:r>
        <w:rPr>
          <w:spacing w:val="-3"/>
        </w:rPr>
        <w:t xml:space="preserve"> </w:t>
      </w:r>
      <w:r>
        <w:t>A</w:t>
      </w:r>
    </w:p>
    <w:p w14:paraId="5C30C800" w14:textId="77777777" w:rsidR="00D02611" w:rsidRDefault="001F0FB3">
      <w:pPr>
        <w:pStyle w:val="Listeavsnitt"/>
        <w:numPr>
          <w:ilvl w:val="0"/>
          <w:numId w:val="11"/>
        </w:numPr>
        <w:tabs>
          <w:tab w:val="left" w:pos="714"/>
          <w:tab w:val="left" w:pos="715"/>
        </w:tabs>
        <w:spacing w:before="119"/>
        <w:ind w:hanging="567"/>
      </w:pPr>
      <w:r>
        <w:t>IEC 62288 Presentation of navigation‐related information on shipborne navigational</w:t>
      </w:r>
      <w:r>
        <w:rPr>
          <w:spacing w:val="-10"/>
        </w:rPr>
        <w:t xml:space="preserve"> </w:t>
      </w:r>
      <w:r>
        <w:t>displays</w:t>
      </w:r>
    </w:p>
    <w:p w14:paraId="56758150" w14:textId="77777777" w:rsidR="00D02611" w:rsidRDefault="001F0FB3">
      <w:pPr>
        <w:pStyle w:val="Listeavsnitt"/>
        <w:numPr>
          <w:ilvl w:val="0"/>
          <w:numId w:val="11"/>
        </w:numPr>
        <w:tabs>
          <w:tab w:val="left" w:pos="714"/>
          <w:tab w:val="left" w:pos="715"/>
        </w:tabs>
        <w:ind w:right="478" w:hanging="567"/>
      </w:pPr>
      <w:r>
        <w:t>IEC 62320‐2 AIS AtoN stations ‐ Minimum operational and performance requirements ‐methods of test and required test</w:t>
      </w:r>
      <w:r>
        <w:rPr>
          <w:spacing w:val="-1"/>
        </w:rPr>
        <w:t xml:space="preserve"> </w:t>
      </w:r>
      <w:r>
        <w:t>results</w:t>
      </w:r>
    </w:p>
    <w:p w14:paraId="74EEC7AE" w14:textId="77777777" w:rsidR="00D02611" w:rsidRDefault="001F0FB3">
      <w:pPr>
        <w:pStyle w:val="Listeavsnitt"/>
        <w:numPr>
          <w:ilvl w:val="0"/>
          <w:numId w:val="11"/>
        </w:numPr>
        <w:tabs>
          <w:tab w:val="left" w:pos="714"/>
          <w:tab w:val="left" w:pos="715"/>
        </w:tabs>
        <w:spacing w:before="121"/>
        <w:ind w:right="979" w:hanging="567"/>
      </w:pPr>
      <w:r>
        <w:t>IEC 62388 Maritime navigation and radio‐communication equipment and systems – Shipborne radar ‐ Performance requirements, methods of testing and required test</w:t>
      </w:r>
      <w:r>
        <w:rPr>
          <w:spacing w:val="-9"/>
        </w:rPr>
        <w:t xml:space="preserve"> </w:t>
      </w:r>
      <w:r>
        <w:t>results</w:t>
      </w:r>
    </w:p>
    <w:p w14:paraId="076F5474" w14:textId="5582A6A3" w:rsidR="00D02611" w:rsidRDefault="00D02611"/>
    <w:p w14:paraId="103FA6BD" w14:textId="5D1EF9B3" w:rsidR="00185C73" w:rsidRDefault="00185C73"/>
    <w:p w14:paraId="085E1FC6" w14:textId="6AF4EB20" w:rsidR="00185C73" w:rsidRDefault="00185C73"/>
    <w:p w14:paraId="50ED1D1D" w14:textId="7F2D374B" w:rsidR="00185C73" w:rsidRDefault="00185C73">
      <w:r>
        <w:t>New section:</w:t>
      </w:r>
    </w:p>
    <w:p w14:paraId="04AF3455" w14:textId="40FC2861" w:rsidR="00185C73" w:rsidRDefault="00185C73"/>
    <w:p w14:paraId="5B3C14B7" w14:textId="5F56FE9D" w:rsidR="00185C73" w:rsidRDefault="00185C73">
      <w:pPr>
        <w:sectPr w:rsidR="00185C73">
          <w:pgSz w:w="11910" w:h="16840"/>
          <w:pgMar w:top="920" w:right="380" w:bottom="1440" w:left="760" w:header="467" w:footer="942" w:gutter="0"/>
          <w:cols w:space="720"/>
        </w:sectPr>
      </w:pPr>
    </w:p>
    <w:p w14:paraId="55078B87" w14:textId="77777777" w:rsidR="00D02611" w:rsidRDefault="00D02611">
      <w:pPr>
        <w:pStyle w:val="Brdtekst"/>
        <w:spacing w:before="6"/>
        <w:ind w:left="0"/>
        <w:rPr>
          <w:sz w:val="9"/>
        </w:rPr>
      </w:pPr>
    </w:p>
    <w:p w14:paraId="1D80AC63" w14:textId="77777777" w:rsidR="00D02611" w:rsidRDefault="001F0FB3">
      <w:pPr>
        <w:tabs>
          <w:tab w:val="left" w:pos="1565"/>
        </w:tabs>
        <w:spacing w:before="43"/>
        <w:ind w:left="147"/>
        <w:rPr>
          <w:b/>
          <w:i/>
          <w:sz w:val="28"/>
        </w:rPr>
      </w:pPr>
      <w:bookmarkStart w:id="205" w:name="_TOC_250000"/>
      <w:r>
        <w:rPr>
          <w:b/>
          <w:i/>
          <w:color w:val="407DC9"/>
          <w:sz w:val="28"/>
          <w:u w:val="single" w:color="407DC9"/>
        </w:rPr>
        <w:t>ANNEX</w:t>
      </w:r>
      <w:r>
        <w:rPr>
          <w:b/>
          <w:i/>
          <w:color w:val="407DC9"/>
          <w:spacing w:val="-1"/>
          <w:sz w:val="28"/>
          <w:u w:val="single" w:color="407DC9"/>
        </w:rPr>
        <w:t xml:space="preserve"> </w:t>
      </w:r>
      <w:r>
        <w:rPr>
          <w:b/>
          <w:i/>
          <w:color w:val="407DC9"/>
          <w:sz w:val="28"/>
          <w:u w:val="single" w:color="407DC9"/>
        </w:rPr>
        <w:t>A</w:t>
      </w:r>
      <w:r>
        <w:rPr>
          <w:b/>
          <w:i/>
          <w:color w:val="407DC9"/>
          <w:sz w:val="28"/>
        </w:rPr>
        <w:tab/>
      </w:r>
      <w:r>
        <w:rPr>
          <w:b/>
          <w:i/>
          <w:color w:val="407DC9"/>
          <w:sz w:val="28"/>
          <w:u w:val="single" w:color="407DC9"/>
        </w:rPr>
        <w:t>APPLICATION OF VIRTUAL AIDS TO</w:t>
      </w:r>
      <w:r>
        <w:rPr>
          <w:b/>
          <w:i/>
          <w:color w:val="407DC9"/>
          <w:spacing w:val="-4"/>
          <w:sz w:val="28"/>
          <w:u w:val="single" w:color="407DC9"/>
        </w:rPr>
        <w:t xml:space="preserve"> </w:t>
      </w:r>
      <w:bookmarkEnd w:id="205"/>
      <w:r>
        <w:rPr>
          <w:b/>
          <w:i/>
          <w:color w:val="407DC9"/>
          <w:sz w:val="28"/>
          <w:u w:val="single" w:color="407DC9"/>
        </w:rPr>
        <w:t>NAVIGATION</w:t>
      </w:r>
    </w:p>
    <w:p w14:paraId="6C620C7B" w14:textId="77777777" w:rsidR="00D02611" w:rsidRDefault="00D02611">
      <w:pPr>
        <w:pStyle w:val="Brdtekst"/>
        <w:spacing w:before="1"/>
        <w:ind w:left="0"/>
        <w:rPr>
          <w:b/>
          <w:i/>
          <w:sz w:val="25"/>
        </w:rPr>
      </w:pPr>
    </w:p>
    <w:p w14:paraId="0885C592" w14:textId="77777777" w:rsidR="00D02611" w:rsidRDefault="001F0FB3">
      <w:pPr>
        <w:pStyle w:val="Overskrift3"/>
      </w:pPr>
      <w:r>
        <w:rPr>
          <w:color w:val="407DC9"/>
        </w:rPr>
        <w:t>Note</w:t>
      </w:r>
    </w:p>
    <w:p w14:paraId="0EF92152" w14:textId="77777777" w:rsidR="00D02611" w:rsidRDefault="001F0FB3">
      <w:pPr>
        <w:pStyle w:val="Brdtekst"/>
        <w:spacing w:before="120"/>
      </w:pPr>
      <w:r>
        <w:t>The use of virtual AtoN is only suitable for vessels that have appropriate display equipment.</w:t>
      </w:r>
    </w:p>
    <w:p w14:paraId="068011DF" w14:textId="77777777" w:rsidR="00D02611" w:rsidRDefault="00D02611">
      <w:pPr>
        <w:pStyle w:val="Brdtekst"/>
        <w:spacing w:before="11" w:after="1"/>
        <w:ind w:left="0"/>
        <w:rPr>
          <w:sz w:val="9"/>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2"/>
        <w:gridCol w:w="1865"/>
        <w:gridCol w:w="3118"/>
        <w:gridCol w:w="1701"/>
        <w:gridCol w:w="1844"/>
      </w:tblGrid>
      <w:tr w:rsidR="00D02611" w14:paraId="718BE947" w14:textId="77777777">
        <w:trPr>
          <w:trHeight w:val="608"/>
        </w:trPr>
        <w:tc>
          <w:tcPr>
            <w:tcW w:w="1392" w:type="dxa"/>
          </w:tcPr>
          <w:p w14:paraId="7A3A4BA2" w14:textId="77777777" w:rsidR="00D02611" w:rsidRDefault="001F0FB3">
            <w:pPr>
              <w:pStyle w:val="TableParagraph"/>
              <w:spacing w:before="59"/>
              <w:ind w:right="192"/>
              <w:rPr>
                <w:b/>
                <w:sz w:val="20"/>
              </w:rPr>
            </w:pPr>
            <w:r>
              <w:rPr>
                <w:b/>
                <w:color w:val="407DC9"/>
                <w:sz w:val="20"/>
              </w:rPr>
              <w:t>Application Mode</w:t>
            </w:r>
          </w:p>
        </w:tc>
        <w:tc>
          <w:tcPr>
            <w:tcW w:w="1865" w:type="dxa"/>
          </w:tcPr>
          <w:p w14:paraId="29748BD3" w14:textId="77777777" w:rsidR="00D02611" w:rsidRDefault="001F0FB3">
            <w:pPr>
              <w:pStyle w:val="TableParagraph"/>
              <w:spacing w:before="59"/>
              <w:rPr>
                <w:b/>
                <w:sz w:val="20"/>
              </w:rPr>
            </w:pPr>
            <w:r>
              <w:rPr>
                <w:b/>
                <w:color w:val="407DC9"/>
                <w:sz w:val="20"/>
              </w:rPr>
              <w:t>Function</w:t>
            </w:r>
          </w:p>
        </w:tc>
        <w:tc>
          <w:tcPr>
            <w:tcW w:w="3118" w:type="dxa"/>
          </w:tcPr>
          <w:p w14:paraId="7724EECC" w14:textId="77777777" w:rsidR="00D02611" w:rsidRDefault="001F0FB3">
            <w:pPr>
              <w:pStyle w:val="TableParagraph"/>
              <w:spacing w:before="59"/>
              <w:ind w:left="219"/>
              <w:rPr>
                <w:b/>
                <w:sz w:val="20"/>
              </w:rPr>
            </w:pPr>
            <w:r>
              <w:rPr>
                <w:b/>
                <w:color w:val="407DC9"/>
                <w:sz w:val="20"/>
              </w:rPr>
              <w:t>Description</w:t>
            </w:r>
          </w:p>
        </w:tc>
        <w:tc>
          <w:tcPr>
            <w:tcW w:w="1701" w:type="dxa"/>
          </w:tcPr>
          <w:p w14:paraId="5EE9FD72" w14:textId="77777777" w:rsidR="00D02611" w:rsidRDefault="001F0FB3">
            <w:pPr>
              <w:pStyle w:val="TableParagraph"/>
              <w:spacing w:before="59"/>
              <w:ind w:right="225"/>
              <w:rPr>
                <w:b/>
                <w:sz w:val="20"/>
              </w:rPr>
            </w:pPr>
            <w:r>
              <w:rPr>
                <w:b/>
                <w:color w:val="407DC9"/>
                <w:sz w:val="20"/>
              </w:rPr>
              <w:t>Type of Virtual AtoN AIS</w:t>
            </w:r>
          </w:p>
        </w:tc>
        <w:tc>
          <w:tcPr>
            <w:tcW w:w="1844" w:type="dxa"/>
          </w:tcPr>
          <w:p w14:paraId="51ACE9A3" w14:textId="77777777" w:rsidR="00D02611" w:rsidRDefault="001F0FB3">
            <w:pPr>
              <w:pStyle w:val="TableParagraph"/>
              <w:spacing w:before="59"/>
              <w:ind w:left="219"/>
              <w:rPr>
                <w:b/>
                <w:sz w:val="20"/>
              </w:rPr>
            </w:pPr>
            <w:r>
              <w:rPr>
                <w:b/>
                <w:color w:val="407DC9"/>
                <w:sz w:val="20"/>
              </w:rPr>
              <w:t>Consideration</w:t>
            </w:r>
          </w:p>
        </w:tc>
      </w:tr>
      <w:tr w:rsidR="00D02611" w14:paraId="0C6AE10D" w14:textId="77777777">
        <w:trPr>
          <w:trHeight w:val="2013"/>
        </w:trPr>
        <w:tc>
          <w:tcPr>
            <w:tcW w:w="1392" w:type="dxa"/>
          </w:tcPr>
          <w:p w14:paraId="1F814B8C" w14:textId="77777777" w:rsidR="00D02611" w:rsidRDefault="001F0FB3">
            <w:pPr>
              <w:pStyle w:val="TableParagraph"/>
              <w:spacing w:before="19"/>
              <w:ind w:right="261"/>
              <w:jc w:val="both"/>
              <w:rPr>
                <w:i/>
                <w:sz w:val="20"/>
              </w:rPr>
            </w:pPr>
            <w:r>
              <w:rPr>
                <w:i/>
                <w:sz w:val="20"/>
              </w:rPr>
              <w:t>Permanent Marking of Obstacles</w:t>
            </w:r>
          </w:p>
        </w:tc>
        <w:tc>
          <w:tcPr>
            <w:tcW w:w="1865" w:type="dxa"/>
          </w:tcPr>
          <w:p w14:paraId="3E3BEBFD" w14:textId="77777777" w:rsidR="00D02611" w:rsidRDefault="001F0FB3">
            <w:pPr>
              <w:pStyle w:val="TableParagraph"/>
              <w:spacing w:before="19"/>
              <w:ind w:right="249"/>
              <w:rPr>
                <w:sz w:val="20"/>
              </w:rPr>
            </w:pPr>
            <w:r>
              <w:rPr>
                <w:sz w:val="20"/>
              </w:rPr>
              <w:t>Marking of Shoals and Reefs</w:t>
            </w:r>
          </w:p>
        </w:tc>
        <w:tc>
          <w:tcPr>
            <w:tcW w:w="3118" w:type="dxa"/>
          </w:tcPr>
          <w:p w14:paraId="1BD9103F" w14:textId="77777777" w:rsidR="00D02611" w:rsidRDefault="001F0FB3">
            <w:pPr>
              <w:pStyle w:val="TableParagraph"/>
              <w:spacing w:before="19" w:line="242" w:lineRule="auto"/>
              <w:ind w:left="219" w:right="239"/>
              <w:rPr>
                <w:sz w:val="20"/>
              </w:rPr>
            </w:pPr>
            <w:r>
              <w:rPr>
                <w:sz w:val="20"/>
              </w:rPr>
              <w:t>Virtual AtoN can be effectively utilized where it is difficult to place or to maintain a physical AtoN due to sea state, winds or other environmental conditions. A clear marking of the shoals and/or reefs will improve safety of navigation</w:t>
            </w:r>
          </w:p>
        </w:tc>
        <w:tc>
          <w:tcPr>
            <w:tcW w:w="1701" w:type="dxa"/>
          </w:tcPr>
          <w:p w14:paraId="7150F15D" w14:textId="77777777" w:rsidR="00D02611" w:rsidRDefault="001F0FB3">
            <w:pPr>
              <w:pStyle w:val="TableParagraph"/>
              <w:spacing w:before="19"/>
              <w:ind w:right="312"/>
              <w:rPr>
                <w:sz w:val="20"/>
              </w:rPr>
            </w:pPr>
            <w:r>
              <w:rPr>
                <w:sz w:val="20"/>
              </w:rPr>
              <w:t>Isolated Danger Marks &amp; Cardinal Marks</w:t>
            </w:r>
          </w:p>
        </w:tc>
        <w:tc>
          <w:tcPr>
            <w:tcW w:w="1844" w:type="dxa"/>
          </w:tcPr>
          <w:p w14:paraId="49486AA1" w14:textId="77777777" w:rsidR="00D02611" w:rsidRDefault="001F0FB3">
            <w:pPr>
              <w:pStyle w:val="TableParagraph"/>
              <w:numPr>
                <w:ilvl w:val="0"/>
                <w:numId w:val="10"/>
              </w:numPr>
              <w:tabs>
                <w:tab w:val="left" w:pos="531"/>
                <w:tab w:val="left" w:pos="532"/>
              </w:tabs>
              <w:ind w:right="307"/>
            </w:pPr>
            <w:r>
              <w:t>Integrity monitoring</w:t>
            </w:r>
          </w:p>
          <w:p w14:paraId="7A2F876A" w14:textId="77777777" w:rsidR="00D02611" w:rsidRDefault="001F0FB3">
            <w:pPr>
              <w:pStyle w:val="TableParagraph"/>
              <w:numPr>
                <w:ilvl w:val="0"/>
                <w:numId w:val="10"/>
              </w:numPr>
              <w:tabs>
                <w:tab w:val="left" w:pos="531"/>
                <w:tab w:val="left" w:pos="532"/>
              </w:tabs>
              <w:spacing w:before="120"/>
              <w:ind w:right="398"/>
            </w:pPr>
            <w:r>
              <w:t xml:space="preserve">ECDIS </w:t>
            </w:r>
            <w:r>
              <w:rPr>
                <w:spacing w:val="-6"/>
              </w:rPr>
              <w:t xml:space="preserve">and </w:t>
            </w:r>
            <w:r>
              <w:t>radar reliability</w:t>
            </w:r>
          </w:p>
        </w:tc>
      </w:tr>
      <w:tr w:rsidR="00D02611" w14:paraId="21A86B23" w14:textId="77777777">
        <w:trPr>
          <w:trHeight w:val="1018"/>
        </w:trPr>
        <w:tc>
          <w:tcPr>
            <w:tcW w:w="1392" w:type="dxa"/>
            <w:tcBorders>
              <w:bottom w:val="nil"/>
            </w:tcBorders>
          </w:tcPr>
          <w:p w14:paraId="7B4866CB" w14:textId="77777777" w:rsidR="00D02611" w:rsidRDefault="001F0FB3">
            <w:pPr>
              <w:pStyle w:val="TableParagraph"/>
              <w:spacing w:before="19"/>
              <w:ind w:right="216"/>
              <w:rPr>
                <w:i/>
                <w:sz w:val="20"/>
              </w:rPr>
            </w:pPr>
            <w:r>
              <w:rPr>
                <w:i/>
                <w:sz w:val="20"/>
              </w:rPr>
              <w:t>Permanent Marking (navigation support)</w:t>
            </w:r>
          </w:p>
        </w:tc>
        <w:tc>
          <w:tcPr>
            <w:tcW w:w="1865" w:type="dxa"/>
            <w:tcBorders>
              <w:bottom w:val="nil"/>
            </w:tcBorders>
          </w:tcPr>
          <w:p w14:paraId="239C66FE" w14:textId="77777777" w:rsidR="00D02611" w:rsidRDefault="001F0FB3">
            <w:pPr>
              <w:pStyle w:val="TableParagraph"/>
              <w:spacing w:before="19"/>
              <w:ind w:right="456"/>
              <w:rPr>
                <w:sz w:val="20"/>
              </w:rPr>
            </w:pPr>
            <w:r>
              <w:rPr>
                <w:sz w:val="20"/>
              </w:rPr>
              <w:t>Marking of Fairway Limits</w:t>
            </w:r>
          </w:p>
        </w:tc>
        <w:tc>
          <w:tcPr>
            <w:tcW w:w="3118" w:type="dxa"/>
            <w:tcBorders>
              <w:bottom w:val="nil"/>
            </w:tcBorders>
          </w:tcPr>
          <w:p w14:paraId="4227F1D2" w14:textId="77777777" w:rsidR="00D02611" w:rsidRDefault="001F0FB3">
            <w:pPr>
              <w:pStyle w:val="TableParagraph"/>
              <w:spacing w:before="19"/>
              <w:ind w:left="219" w:right="281"/>
              <w:rPr>
                <w:sz w:val="20"/>
              </w:rPr>
            </w:pPr>
            <w:r>
              <w:rPr>
                <w:sz w:val="20"/>
              </w:rPr>
              <w:t>Virtual AtoN can be effectively utilized where a physical AtoN placement is difficult due to the water depth, seabed, etc.</w:t>
            </w:r>
          </w:p>
        </w:tc>
        <w:tc>
          <w:tcPr>
            <w:tcW w:w="1701" w:type="dxa"/>
            <w:tcBorders>
              <w:bottom w:val="nil"/>
            </w:tcBorders>
          </w:tcPr>
          <w:p w14:paraId="1174CD13" w14:textId="77777777" w:rsidR="00D02611" w:rsidRDefault="001F0FB3">
            <w:pPr>
              <w:pStyle w:val="TableParagraph"/>
              <w:spacing w:before="18"/>
              <w:rPr>
                <w:sz w:val="20"/>
              </w:rPr>
            </w:pPr>
            <w:r>
              <w:rPr>
                <w:sz w:val="20"/>
              </w:rPr>
              <w:t>Lateral Marks</w:t>
            </w:r>
          </w:p>
        </w:tc>
        <w:tc>
          <w:tcPr>
            <w:tcW w:w="1844" w:type="dxa"/>
            <w:vMerge w:val="restart"/>
          </w:tcPr>
          <w:p w14:paraId="48EC05D4" w14:textId="77777777" w:rsidR="00D02611" w:rsidRDefault="001F0FB3">
            <w:pPr>
              <w:pStyle w:val="TableParagraph"/>
              <w:numPr>
                <w:ilvl w:val="0"/>
                <w:numId w:val="9"/>
              </w:numPr>
              <w:tabs>
                <w:tab w:val="left" w:pos="531"/>
                <w:tab w:val="left" w:pos="532"/>
              </w:tabs>
              <w:ind w:right="194"/>
            </w:pPr>
            <w:r>
              <w:t>Too much information for</w:t>
            </w:r>
            <w:r>
              <w:rPr>
                <w:spacing w:val="-12"/>
              </w:rPr>
              <w:t xml:space="preserve"> </w:t>
            </w:r>
            <w:r>
              <w:t>mariners</w:t>
            </w:r>
          </w:p>
        </w:tc>
      </w:tr>
      <w:tr w:rsidR="00D02611" w14:paraId="1EEA6138" w14:textId="77777777">
        <w:trPr>
          <w:trHeight w:val="984"/>
        </w:trPr>
        <w:tc>
          <w:tcPr>
            <w:tcW w:w="1392" w:type="dxa"/>
            <w:tcBorders>
              <w:top w:val="nil"/>
              <w:bottom w:val="nil"/>
            </w:tcBorders>
          </w:tcPr>
          <w:p w14:paraId="5522DE61" w14:textId="77777777" w:rsidR="00D02611" w:rsidRDefault="00D02611">
            <w:pPr>
              <w:pStyle w:val="TableParagraph"/>
              <w:ind w:left="0"/>
              <w:rPr>
                <w:rFonts w:ascii="Times New Roman"/>
                <w:sz w:val="20"/>
              </w:rPr>
            </w:pPr>
          </w:p>
        </w:tc>
        <w:tc>
          <w:tcPr>
            <w:tcW w:w="1865" w:type="dxa"/>
            <w:tcBorders>
              <w:top w:val="nil"/>
            </w:tcBorders>
          </w:tcPr>
          <w:p w14:paraId="35B9FFB6" w14:textId="77777777" w:rsidR="00D02611" w:rsidRDefault="00D02611">
            <w:pPr>
              <w:pStyle w:val="TableParagraph"/>
              <w:ind w:left="0"/>
              <w:rPr>
                <w:rFonts w:ascii="Times New Roman"/>
                <w:sz w:val="20"/>
              </w:rPr>
            </w:pPr>
          </w:p>
        </w:tc>
        <w:tc>
          <w:tcPr>
            <w:tcW w:w="3118" w:type="dxa"/>
            <w:tcBorders>
              <w:top w:val="nil"/>
            </w:tcBorders>
          </w:tcPr>
          <w:p w14:paraId="3B93C61B" w14:textId="77777777" w:rsidR="00D02611" w:rsidRDefault="001F0FB3">
            <w:pPr>
              <w:pStyle w:val="TableParagraph"/>
              <w:spacing w:line="231" w:lineRule="exact"/>
              <w:ind w:left="219"/>
              <w:rPr>
                <w:sz w:val="20"/>
              </w:rPr>
            </w:pPr>
            <w:r>
              <w:rPr>
                <w:sz w:val="20"/>
              </w:rPr>
              <w:t>A clear marking of the fairway</w:t>
            </w:r>
          </w:p>
          <w:p w14:paraId="2F23BD3F" w14:textId="77777777" w:rsidR="00D02611" w:rsidRDefault="001F0FB3">
            <w:pPr>
              <w:pStyle w:val="TableParagraph"/>
              <w:ind w:left="219" w:right="239"/>
              <w:rPr>
                <w:sz w:val="20"/>
              </w:rPr>
            </w:pPr>
            <w:r>
              <w:rPr>
                <w:sz w:val="20"/>
              </w:rPr>
              <w:t>limits serve for ordinary flow of marine traffic and improved safety of navigation.</w:t>
            </w:r>
          </w:p>
        </w:tc>
        <w:tc>
          <w:tcPr>
            <w:tcW w:w="1701" w:type="dxa"/>
            <w:tcBorders>
              <w:top w:val="nil"/>
            </w:tcBorders>
          </w:tcPr>
          <w:p w14:paraId="091FDFA6" w14:textId="77777777" w:rsidR="00D02611" w:rsidRDefault="00D02611">
            <w:pPr>
              <w:pStyle w:val="TableParagraph"/>
              <w:ind w:left="0"/>
              <w:rPr>
                <w:rFonts w:ascii="Times New Roman"/>
                <w:sz w:val="20"/>
              </w:rPr>
            </w:pPr>
          </w:p>
        </w:tc>
        <w:tc>
          <w:tcPr>
            <w:tcW w:w="1844" w:type="dxa"/>
            <w:vMerge/>
            <w:tcBorders>
              <w:top w:val="nil"/>
            </w:tcBorders>
          </w:tcPr>
          <w:p w14:paraId="26D39AE7" w14:textId="77777777" w:rsidR="00D02611" w:rsidRDefault="00D02611">
            <w:pPr>
              <w:rPr>
                <w:sz w:val="2"/>
                <w:szCs w:val="2"/>
              </w:rPr>
            </w:pPr>
          </w:p>
        </w:tc>
      </w:tr>
      <w:tr w:rsidR="00D02611" w14:paraId="61316A95" w14:textId="77777777">
        <w:trPr>
          <w:trHeight w:val="1018"/>
        </w:trPr>
        <w:tc>
          <w:tcPr>
            <w:tcW w:w="1392" w:type="dxa"/>
            <w:tcBorders>
              <w:top w:val="nil"/>
              <w:bottom w:val="nil"/>
            </w:tcBorders>
          </w:tcPr>
          <w:p w14:paraId="20A057E5" w14:textId="77777777" w:rsidR="00D02611" w:rsidRDefault="00D02611">
            <w:pPr>
              <w:pStyle w:val="TableParagraph"/>
              <w:ind w:left="0"/>
              <w:rPr>
                <w:rFonts w:ascii="Times New Roman"/>
                <w:sz w:val="20"/>
              </w:rPr>
            </w:pPr>
          </w:p>
        </w:tc>
        <w:tc>
          <w:tcPr>
            <w:tcW w:w="1865" w:type="dxa"/>
            <w:tcBorders>
              <w:bottom w:val="nil"/>
            </w:tcBorders>
          </w:tcPr>
          <w:p w14:paraId="4258A8A9" w14:textId="77777777" w:rsidR="00D02611" w:rsidRDefault="001F0FB3">
            <w:pPr>
              <w:pStyle w:val="TableParagraph"/>
              <w:spacing w:before="19"/>
              <w:ind w:right="730"/>
              <w:rPr>
                <w:sz w:val="20"/>
              </w:rPr>
            </w:pPr>
            <w:r>
              <w:rPr>
                <w:sz w:val="20"/>
              </w:rPr>
              <w:t>Marking of Fairways</w:t>
            </w:r>
          </w:p>
        </w:tc>
        <w:tc>
          <w:tcPr>
            <w:tcW w:w="3118" w:type="dxa"/>
            <w:tcBorders>
              <w:bottom w:val="nil"/>
            </w:tcBorders>
          </w:tcPr>
          <w:p w14:paraId="5E4B2546" w14:textId="77777777" w:rsidR="00D02611" w:rsidRDefault="001F0FB3">
            <w:pPr>
              <w:pStyle w:val="TableParagraph"/>
              <w:spacing w:before="19"/>
              <w:ind w:left="219" w:right="281"/>
              <w:rPr>
                <w:sz w:val="20"/>
              </w:rPr>
            </w:pPr>
            <w:r>
              <w:rPr>
                <w:sz w:val="20"/>
              </w:rPr>
              <w:t>Virtual AtoN can be effectively utilized where a physical AtoN placement is difficult due to the water depth, seabed, etc.</w:t>
            </w:r>
          </w:p>
        </w:tc>
        <w:tc>
          <w:tcPr>
            <w:tcW w:w="1701" w:type="dxa"/>
            <w:tcBorders>
              <w:bottom w:val="nil"/>
            </w:tcBorders>
          </w:tcPr>
          <w:p w14:paraId="03E1CC05" w14:textId="77777777" w:rsidR="00D02611" w:rsidRDefault="001F0FB3">
            <w:pPr>
              <w:pStyle w:val="TableParagraph"/>
              <w:spacing w:before="19"/>
              <w:ind w:right="292"/>
              <w:rPr>
                <w:sz w:val="20"/>
              </w:rPr>
            </w:pPr>
            <w:r>
              <w:rPr>
                <w:sz w:val="20"/>
              </w:rPr>
              <w:t>Lateral Marks, &amp; Safe Water Marks</w:t>
            </w:r>
          </w:p>
        </w:tc>
        <w:tc>
          <w:tcPr>
            <w:tcW w:w="1844" w:type="dxa"/>
            <w:vMerge w:val="restart"/>
          </w:tcPr>
          <w:p w14:paraId="085C8A47" w14:textId="77777777" w:rsidR="00D02611" w:rsidRDefault="001F0FB3">
            <w:pPr>
              <w:pStyle w:val="TableParagraph"/>
              <w:numPr>
                <w:ilvl w:val="0"/>
                <w:numId w:val="8"/>
              </w:numPr>
              <w:tabs>
                <w:tab w:val="left" w:pos="531"/>
                <w:tab w:val="left" w:pos="532"/>
              </w:tabs>
              <w:ind w:right="194"/>
            </w:pPr>
            <w:r>
              <w:t>Too much information for</w:t>
            </w:r>
            <w:r>
              <w:rPr>
                <w:spacing w:val="-12"/>
              </w:rPr>
              <w:t xml:space="preserve"> </w:t>
            </w:r>
            <w:r>
              <w:t>mariners</w:t>
            </w:r>
          </w:p>
        </w:tc>
      </w:tr>
      <w:tr w:rsidR="00D02611" w14:paraId="4EEB0623" w14:textId="77777777">
        <w:trPr>
          <w:trHeight w:val="496"/>
        </w:trPr>
        <w:tc>
          <w:tcPr>
            <w:tcW w:w="1392" w:type="dxa"/>
            <w:tcBorders>
              <w:top w:val="nil"/>
              <w:bottom w:val="nil"/>
            </w:tcBorders>
          </w:tcPr>
          <w:p w14:paraId="3FD2B716" w14:textId="77777777" w:rsidR="00D02611" w:rsidRDefault="00D02611">
            <w:pPr>
              <w:pStyle w:val="TableParagraph"/>
              <w:ind w:left="0"/>
              <w:rPr>
                <w:rFonts w:ascii="Times New Roman"/>
                <w:sz w:val="20"/>
              </w:rPr>
            </w:pPr>
          </w:p>
        </w:tc>
        <w:tc>
          <w:tcPr>
            <w:tcW w:w="1865" w:type="dxa"/>
            <w:tcBorders>
              <w:top w:val="nil"/>
              <w:bottom w:val="nil"/>
            </w:tcBorders>
          </w:tcPr>
          <w:p w14:paraId="11C6A27C" w14:textId="77777777" w:rsidR="00D02611" w:rsidRDefault="00D02611">
            <w:pPr>
              <w:pStyle w:val="TableParagraph"/>
              <w:ind w:left="0"/>
              <w:rPr>
                <w:rFonts w:ascii="Times New Roman"/>
                <w:sz w:val="20"/>
              </w:rPr>
            </w:pPr>
          </w:p>
        </w:tc>
        <w:tc>
          <w:tcPr>
            <w:tcW w:w="3118" w:type="dxa"/>
            <w:tcBorders>
              <w:top w:val="nil"/>
            </w:tcBorders>
          </w:tcPr>
          <w:p w14:paraId="0C541A36" w14:textId="77777777" w:rsidR="00D02611" w:rsidRDefault="001F0FB3">
            <w:pPr>
              <w:pStyle w:val="TableParagraph"/>
              <w:spacing w:line="231" w:lineRule="exact"/>
              <w:ind w:left="219"/>
              <w:rPr>
                <w:sz w:val="20"/>
              </w:rPr>
            </w:pPr>
            <w:r>
              <w:rPr>
                <w:sz w:val="20"/>
              </w:rPr>
              <w:t>A clear marking of fairway will</w:t>
            </w:r>
          </w:p>
          <w:p w14:paraId="117E2EB6" w14:textId="77777777" w:rsidR="00D02611" w:rsidRDefault="001F0FB3">
            <w:pPr>
              <w:pStyle w:val="TableParagraph"/>
              <w:ind w:left="219"/>
              <w:rPr>
                <w:sz w:val="20"/>
              </w:rPr>
            </w:pPr>
            <w:r>
              <w:rPr>
                <w:sz w:val="20"/>
              </w:rPr>
              <w:t>improve safety of navigation.</w:t>
            </w:r>
          </w:p>
        </w:tc>
        <w:tc>
          <w:tcPr>
            <w:tcW w:w="1701" w:type="dxa"/>
            <w:tcBorders>
              <w:top w:val="nil"/>
            </w:tcBorders>
          </w:tcPr>
          <w:p w14:paraId="30D2AC39" w14:textId="77777777" w:rsidR="00D02611" w:rsidRDefault="00D02611">
            <w:pPr>
              <w:pStyle w:val="TableParagraph"/>
              <w:ind w:left="0"/>
              <w:rPr>
                <w:rFonts w:ascii="Times New Roman"/>
                <w:sz w:val="20"/>
              </w:rPr>
            </w:pPr>
          </w:p>
        </w:tc>
        <w:tc>
          <w:tcPr>
            <w:tcW w:w="1844" w:type="dxa"/>
            <w:vMerge/>
            <w:tcBorders>
              <w:top w:val="nil"/>
            </w:tcBorders>
          </w:tcPr>
          <w:p w14:paraId="1D25D1B6" w14:textId="77777777" w:rsidR="00D02611" w:rsidRDefault="00D02611">
            <w:pPr>
              <w:rPr>
                <w:sz w:val="2"/>
                <w:szCs w:val="2"/>
              </w:rPr>
            </w:pPr>
          </w:p>
        </w:tc>
      </w:tr>
      <w:tr w:rsidR="00D02611" w14:paraId="12371995" w14:textId="77777777">
        <w:trPr>
          <w:trHeight w:val="1507"/>
        </w:trPr>
        <w:tc>
          <w:tcPr>
            <w:tcW w:w="1392" w:type="dxa"/>
            <w:tcBorders>
              <w:top w:val="nil"/>
              <w:bottom w:val="nil"/>
            </w:tcBorders>
          </w:tcPr>
          <w:p w14:paraId="29575072" w14:textId="77777777" w:rsidR="00D02611" w:rsidRDefault="00D02611">
            <w:pPr>
              <w:pStyle w:val="TableParagraph"/>
              <w:ind w:left="0"/>
              <w:rPr>
                <w:rFonts w:ascii="Times New Roman"/>
                <w:sz w:val="20"/>
              </w:rPr>
            </w:pPr>
          </w:p>
        </w:tc>
        <w:tc>
          <w:tcPr>
            <w:tcW w:w="1865" w:type="dxa"/>
            <w:tcBorders>
              <w:top w:val="nil"/>
              <w:bottom w:val="nil"/>
            </w:tcBorders>
          </w:tcPr>
          <w:p w14:paraId="15B5F631" w14:textId="77777777" w:rsidR="00D02611" w:rsidRDefault="00D02611">
            <w:pPr>
              <w:pStyle w:val="TableParagraph"/>
              <w:ind w:left="0"/>
              <w:rPr>
                <w:rFonts w:ascii="Times New Roman"/>
                <w:sz w:val="20"/>
              </w:rPr>
            </w:pPr>
          </w:p>
        </w:tc>
        <w:tc>
          <w:tcPr>
            <w:tcW w:w="3118" w:type="dxa"/>
            <w:tcBorders>
              <w:bottom w:val="nil"/>
            </w:tcBorders>
          </w:tcPr>
          <w:p w14:paraId="00B261F0" w14:textId="77777777" w:rsidR="00D02611" w:rsidRDefault="001F0FB3">
            <w:pPr>
              <w:pStyle w:val="TableParagraph"/>
              <w:spacing w:before="19"/>
              <w:ind w:left="219" w:right="311"/>
              <w:rPr>
                <w:sz w:val="20"/>
              </w:rPr>
            </w:pPr>
            <w:r>
              <w:rPr>
                <w:sz w:val="20"/>
              </w:rPr>
              <w:t>Virtual AtoN can be effectively utilized in approaches to a harbour entrance where a ship changes its course and where it is difficult to install a physical AtoN.</w:t>
            </w:r>
          </w:p>
        </w:tc>
        <w:tc>
          <w:tcPr>
            <w:tcW w:w="1701" w:type="dxa"/>
            <w:tcBorders>
              <w:bottom w:val="nil"/>
            </w:tcBorders>
          </w:tcPr>
          <w:p w14:paraId="5663E723" w14:textId="77777777" w:rsidR="00D02611" w:rsidRDefault="001F0FB3">
            <w:pPr>
              <w:pStyle w:val="TableParagraph"/>
              <w:spacing w:before="19"/>
              <w:ind w:right="547"/>
              <w:rPr>
                <w:sz w:val="20"/>
              </w:rPr>
            </w:pPr>
            <w:r>
              <w:rPr>
                <w:sz w:val="20"/>
              </w:rPr>
              <w:t>Safe Water Marks</w:t>
            </w:r>
          </w:p>
        </w:tc>
        <w:tc>
          <w:tcPr>
            <w:tcW w:w="1844" w:type="dxa"/>
            <w:vMerge w:val="restart"/>
          </w:tcPr>
          <w:p w14:paraId="51A71756" w14:textId="77777777" w:rsidR="00D02611" w:rsidRDefault="001F0FB3">
            <w:pPr>
              <w:pStyle w:val="TableParagraph"/>
              <w:numPr>
                <w:ilvl w:val="0"/>
                <w:numId w:val="7"/>
              </w:numPr>
              <w:tabs>
                <w:tab w:val="left" w:pos="531"/>
                <w:tab w:val="left" w:pos="532"/>
              </w:tabs>
              <w:ind w:right="194"/>
            </w:pPr>
            <w:r>
              <w:t>Too much information for</w:t>
            </w:r>
            <w:r>
              <w:rPr>
                <w:spacing w:val="-12"/>
              </w:rPr>
              <w:t xml:space="preserve"> </w:t>
            </w:r>
            <w:r>
              <w:t>mariners</w:t>
            </w:r>
          </w:p>
        </w:tc>
      </w:tr>
      <w:tr w:rsidR="00D02611" w14:paraId="1D9D2498" w14:textId="77777777">
        <w:trPr>
          <w:trHeight w:val="1228"/>
        </w:trPr>
        <w:tc>
          <w:tcPr>
            <w:tcW w:w="1392" w:type="dxa"/>
            <w:tcBorders>
              <w:top w:val="nil"/>
              <w:bottom w:val="nil"/>
            </w:tcBorders>
          </w:tcPr>
          <w:p w14:paraId="66DD2CB6" w14:textId="77777777" w:rsidR="00D02611" w:rsidRDefault="00D02611">
            <w:pPr>
              <w:pStyle w:val="TableParagraph"/>
              <w:ind w:left="0"/>
              <w:rPr>
                <w:rFonts w:ascii="Times New Roman"/>
                <w:sz w:val="20"/>
              </w:rPr>
            </w:pPr>
          </w:p>
        </w:tc>
        <w:tc>
          <w:tcPr>
            <w:tcW w:w="1865" w:type="dxa"/>
            <w:tcBorders>
              <w:top w:val="nil"/>
            </w:tcBorders>
          </w:tcPr>
          <w:p w14:paraId="4E093C2D" w14:textId="77777777" w:rsidR="00D02611" w:rsidRDefault="00D02611">
            <w:pPr>
              <w:pStyle w:val="TableParagraph"/>
              <w:ind w:left="0"/>
              <w:rPr>
                <w:rFonts w:ascii="Times New Roman"/>
                <w:sz w:val="20"/>
              </w:rPr>
            </w:pPr>
          </w:p>
        </w:tc>
        <w:tc>
          <w:tcPr>
            <w:tcW w:w="3118" w:type="dxa"/>
            <w:tcBorders>
              <w:top w:val="nil"/>
            </w:tcBorders>
          </w:tcPr>
          <w:p w14:paraId="53566011" w14:textId="77777777" w:rsidR="00D02611" w:rsidRDefault="001F0FB3">
            <w:pPr>
              <w:pStyle w:val="TableParagraph"/>
              <w:spacing w:line="231" w:lineRule="exact"/>
              <w:ind w:left="219"/>
              <w:rPr>
                <w:sz w:val="20"/>
              </w:rPr>
            </w:pPr>
            <w:r>
              <w:rPr>
                <w:sz w:val="20"/>
              </w:rPr>
              <w:t>A clear marking of the point on</w:t>
            </w:r>
          </w:p>
          <w:p w14:paraId="33B03E39" w14:textId="77777777" w:rsidR="00D02611" w:rsidRDefault="001F0FB3">
            <w:pPr>
              <w:pStyle w:val="TableParagraph"/>
              <w:ind w:left="219" w:right="533"/>
              <w:rPr>
                <w:sz w:val="20"/>
              </w:rPr>
            </w:pPr>
            <w:r>
              <w:rPr>
                <w:sz w:val="20"/>
              </w:rPr>
              <w:t>approach will serve for an orderly flow of ships at an entrance and improve safety and efficiency of shipping.</w:t>
            </w:r>
          </w:p>
        </w:tc>
        <w:tc>
          <w:tcPr>
            <w:tcW w:w="1701" w:type="dxa"/>
            <w:tcBorders>
              <w:top w:val="nil"/>
            </w:tcBorders>
          </w:tcPr>
          <w:p w14:paraId="0B4FE694" w14:textId="77777777" w:rsidR="00D02611" w:rsidRDefault="00D02611">
            <w:pPr>
              <w:pStyle w:val="TableParagraph"/>
              <w:ind w:left="0"/>
              <w:rPr>
                <w:rFonts w:ascii="Times New Roman"/>
                <w:sz w:val="20"/>
              </w:rPr>
            </w:pPr>
          </w:p>
        </w:tc>
        <w:tc>
          <w:tcPr>
            <w:tcW w:w="1844" w:type="dxa"/>
            <w:vMerge/>
            <w:tcBorders>
              <w:top w:val="nil"/>
            </w:tcBorders>
          </w:tcPr>
          <w:p w14:paraId="134D7563" w14:textId="77777777" w:rsidR="00D02611" w:rsidRDefault="00D02611">
            <w:pPr>
              <w:rPr>
                <w:sz w:val="2"/>
                <w:szCs w:val="2"/>
              </w:rPr>
            </w:pPr>
          </w:p>
        </w:tc>
      </w:tr>
      <w:tr w:rsidR="00D02611" w14:paraId="6CA3DEAF" w14:textId="77777777">
        <w:trPr>
          <w:trHeight w:val="1751"/>
        </w:trPr>
        <w:tc>
          <w:tcPr>
            <w:tcW w:w="1392" w:type="dxa"/>
            <w:tcBorders>
              <w:top w:val="nil"/>
              <w:bottom w:val="nil"/>
            </w:tcBorders>
          </w:tcPr>
          <w:p w14:paraId="30919597" w14:textId="77777777" w:rsidR="00D02611" w:rsidRDefault="00D02611">
            <w:pPr>
              <w:pStyle w:val="TableParagraph"/>
              <w:ind w:left="0"/>
              <w:rPr>
                <w:rFonts w:ascii="Times New Roman"/>
                <w:sz w:val="20"/>
              </w:rPr>
            </w:pPr>
          </w:p>
        </w:tc>
        <w:tc>
          <w:tcPr>
            <w:tcW w:w="1865" w:type="dxa"/>
            <w:tcBorders>
              <w:bottom w:val="nil"/>
            </w:tcBorders>
          </w:tcPr>
          <w:p w14:paraId="5C248870" w14:textId="77777777" w:rsidR="00D02611" w:rsidRDefault="001F0FB3">
            <w:pPr>
              <w:pStyle w:val="TableParagraph"/>
              <w:spacing w:before="20"/>
              <w:ind w:right="413"/>
              <w:rPr>
                <w:sz w:val="20"/>
              </w:rPr>
            </w:pPr>
            <w:r>
              <w:rPr>
                <w:sz w:val="20"/>
              </w:rPr>
              <w:t>Marking of Fairways &amp; Marking of the Limits of Safe Waters</w:t>
            </w:r>
          </w:p>
        </w:tc>
        <w:tc>
          <w:tcPr>
            <w:tcW w:w="3118" w:type="dxa"/>
            <w:tcBorders>
              <w:bottom w:val="nil"/>
            </w:tcBorders>
          </w:tcPr>
          <w:p w14:paraId="00930E94" w14:textId="77777777" w:rsidR="00D02611" w:rsidRDefault="001F0FB3">
            <w:pPr>
              <w:pStyle w:val="TableParagraph"/>
              <w:spacing w:before="20"/>
              <w:ind w:left="219" w:right="297"/>
              <w:rPr>
                <w:sz w:val="20"/>
              </w:rPr>
            </w:pPr>
            <w:r>
              <w:rPr>
                <w:sz w:val="20"/>
              </w:rPr>
              <w:t>Virtual AtoN can be effectively utilized where navigation becomes difficult due to a thick fog, heavy rain, etc. (This application can also be adapted as a temporary marking during limited visibility.)</w:t>
            </w:r>
          </w:p>
        </w:tc>
        <w:tc>
          <w:tcPr>
            <w:tcW w:w="1701" w:type="dxa"/>
            <w:tcBorders>
              <w:bottom w:val="nil"/>
            </w:tcBorders>
          </w:tcPr>
          <w:p w14:paraId="24A2E7BC" w14:textId="77777777" w:rsidR="00D02611" w:rsidRDefault="001F0FB3">
            <w:pPr>
              <w:pStyle w:val="TableParagraph"/>
              <w:spacing w:before="20"/>
              <w:ind w:right="360"/>
              <w:jc w:val="both"/>
              <w:rPr>
                <w:sz w:val="20"/>
              </w:rPr>
            </w:pPr>
            <w:r>
              <w:rPr>
                <w:sz w:val="20"/>
              </w:rPr>
              <w:t>Lateral Marks &amp; Safe Water Marks</w:t>
            </w:r>
          </w:p>
        </w:tc>
        <w:tc>
          <w:tcPr>
            <w:tcW w:w="1844" w:type="dxa"/>
            <w:vMerge w:val="restart"/>
          </w:tcPr>
          <w:p w14:paraId="18A0D1F8" w14:textId="77777777" w:rsidR="00D02611" w:rsidRDefault="001F0FB3">
            <w:pPr>
              <w:pStyle w:val="TableParagraph"/>
              <w:numPr>
                <w:ilvl w:val="0"/>
                <w:numId w:val="6"/>
              </w:numPr>
              <w:tabs>
                <w:tab w:val="left" w:pos="531"/>
                <w:tab w:val="left" w:pos="532"/>
              </w:tabs>
              <w:ind w:right="352"/>
            </w:pPr>
            <w:r>
              <w:t>Should be temporary</w:t>
            </w:r>
          </w:p>
        </w:tc>
      </w:tr>
      <w:tr w:rsidR="00D02611" w14:paraId="4EB3857C" w14:textId="77777777">
        <w:trPr>
          <w:trHeight w:val="1228"/>
        </w:trPr>
        <w:tc>
          <w:tcPr>
            <w:tcW w:w="1392" w:type="dxa"/>
            <w:tcBorders>
              <w:top w:val="nil"/>
            </w:tcBorders>
          </w:tcPr>
          <w:p w14:paraId="65A2E1FC" w14:textId="77777777" w:rsidR="00D02611" w:rsidRDefault="00D02611">
            <w:pPr>
              <w:pStyle w:val="TableParagraph"/>
              <w:ind w:left="0"/>
              <w:rPr>
                <w:rFonts w:ascii="Times New Roman"/>
                <w:sz w:val="20"/>
              </w:rPr>
            </w:pPr>
          </w:p>
        </w:tc>
        <w:tc>
          <w:tcPr>
            <w:tcW w:w="1865" w:type="dxa"/>
            <w:tcBorders>
              <w:top w:val="nil"/>
            </w:tcBorders>
          </w:tcPr>
          <w:p w14:paraId="34C47343" w14:textId="77777777" w:rsidR="00D02611" w:rsidRDefault="00D02611">
            <w:pPr>
              <w:pStyle w:val="TableParagraph"/>
              <w:ind w:left="0"/>
              <w:rPr>
                <w:rFonts w:ascii="Times New Roman"/>
                <w:sz w:val="20"/>
              </w:rPr>
            </w:pPr>
          </w:p>
        </w:tc>
        <w:tc>
          <w:tcPr>
            <w:tcW w:w="3118" w:type="dxa"/>
            <w:tcBorders>
              <w:top w:val="nil"/>
            </w:tcBorders>
          </w:tcPr>
          <w:p w14:paraId="6F86AEB3" w14:textId="77777777" w:rsidR="00D02611" w:rsidRDefault="001F0FB3">
            <w:pPr>
              <w:pStyle w:val="TableParagraph"/>
              <w:spacing w:line="231" w:lineRule="exact"/>
              <w:ind w:left="219"/>
              <w:rPr>
                <w:sz w:val="20"/>
              </w:rPr>
            </w:pPr>
            <w:r>
              <w:rPr>
                <w:sz w:val="20"/>
              </w:rPr>
              <w:t>Marking of a recommendable</w:t>
            </w:r>
          </w:p>
          <w:p w14:paraId="1CE8EF4F" w14:textId="77777777" w:rsidR="00D02611" w:rsidRDefault="001F0FB3">
            <w:pPr>
              <w:pStyle w:val="TableParagraph"/>
              <w:ind w:left="219" w:right="239"/>
              <w:rPr>
                <w:sz w:val="20"/>
              </w:rPr>
            </w:pPr>
            <w:r>
              <w:rPr>
                <w:sz w:val="20"/>
              </w:rPr>
              <w:t>fairway during times of limited visibility will serve to improve safety of navigation and efficiency of shipping.</w:t>
            </w:r>
          </w:p>
        </w:tc>
        <w:tc>
          <w:tcPr>
            <w:tcW w:w="1701" w:type="dxa"/>
            <w:tcBorders>
              <w:top w:val="nil"/>
            </w:tcBorders>
          </w:tcPr>
          <w:p w14:paraId="2F315AEE" w14:textId="77777777" w:rsidR="00D02611" w:rsidRDefault="00D02611">
            <w:pPr>
              <w:pStyle w:val="TableParagraph"/>
              <w:ind w:left="0"/>
              <w:rPr>
                <w:rFonts w:ascii="Times New Roman"/>
                <w:sz w:val="20"/>
              </w:rPr>
            </w:pPr>
          </w:p>
        </w:tc>
        <w:tc>
          <w:tcPr>
            <w:tcW w:w="1844" w:type="dxa"/>
            <w:vMerge/>
            <w:tcBorders>
              <w:top w:val="nil"/>
            </w:tcBorders>
          </w:tcPr>
          <w:p w14:paraId="137A1CE7" w14:textId="77777777" w:rsidR="00D02611" w:rsidRDefault="00D02611">
            <w:pPr>
              <w:rPr>
                <w:sz w:val="2"/>
                <w:szCs w:val="2"/>
              </w:rPr>
            </w:pPr>
          </w:p>
        </w:tc>
      </w:tr>
    </w:tbl>
    <w:p w14:paraId="5814CF65" w14:textId="77777777" w:rsidR="00D02611" w:rsidRDefault="00D02611">
      <w:pPr>
        <w:rPr>
          <w:sz w:val="2"/>
          <w:szCs w:val="2"/>
        </w:rPr>
        <w:sectPr w:rsidR="00D02611">
          <w:pgSz w:w="11910" w:h="16840"/>
          <w:pgMar w:top="920" w:right="380" w:bottom="1440" w:left="760" w:header="467" w:footer="942" w:gutter="0"/>
          <w:cols w:space="720"/>
        </w:sectPr>
      </w:pPr>
    </w:p>
    <w:p w14:paraId="31653E5E" w14:textId="77777777" w:rsidR="00D02611" w:rsidRDefault="00D02611">
      <w:pPr>
        <w:pStyle w:val="Brdtekst"/>
        <w:ind w:left="0"/>
        <w:rPr>
          <w:rFonts w:ascii="Times New Roman"/>
          <w:sz w:val="14"/>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2"/>
        <w:gridCol w:w="1865"/>
        <w:gridCol w:w="3118"/>
        <w:gridCol w:w="1701"/>
        <w:gridCol w:w="1844"/>
      </w:tblGrid>
      <w:tr w:rsidR="00D02611" w14:paraId="790AAAFA" w14:textId="77777777">
        <w:trPr>
          <w:trHeight w:val="609"/>
        </w:trPr>
        <w:tc>
          <w:tcPr>
            <w:tcW w:w="1392" w:type="dxa"/>
          </w:tcPr>
          <w:p w14:paraId="14166C79" w14:textId="77777777" w:rsidR="00D02611" w:rsidRDefault="001F0FB3">
            <w:pPr>
              <w:pStyle w:val="TableParagraph"/>
              <w:spacing w:before="60"/>
              <w:ind w:right="192"/>
              <w:rPr>
                <w:b/>
                <w:sz w:val="20"/>
              </w:rPr>
            </w:pPr>
            <w:r>
              <w:rPr>
                <w:b/>
                <w:color w:val="407DC9"/>
                <w:sz w:val="20"/>
              </w:rPr>
              <w:t>Application Mode</w:t>
            </w:r>
          </w:p>
        </w:tc>
        <w:tc>
          <w:tcPr>
            <w:tcW w:w="1865" w:type="dxa"/>
          </w:tcPr>
          <w:p w14:paraId="3B4C2D02" w14:textId="77777777" w:rsidR="00D02611" w:rsidRDefault="001F0FB3">
            <w:pPr>
              <w:pStyle w:val="TableParagraph"/>
              <w:spacing w:before="60"/>
              <w:rPr>
                <w:b/>
                <w:sz w:val="20"/>
              </w:rPr>
            </w:pPr>
            <w:r>
              <w:rPr>
                <w:b/>
                <w:color w:val="407DC9"/>
                <w:sz w:val="20"/>
              </w:rPr>
              <w:t>Function</w:t>
            </w:r>
          </w:p>
        </w:tc>
        <w:tc>
          <w:tcPr>
            <w:tcW w:w="3118" w:type="dxa"/>
          </w:tcPr>
          <w:p w14:paraId="74677167" w14:textId="77777777" w:rsidR="00D02611" w:rsidRDefault="001F0FB3">
            <w:pPr>
              <w:pStyle w:val="TableParagraph"/>
              <w:spacing w:before="60"/>
              <w:ind w:left="219"/>
              <w:rPr>
                <w:b/>
                <w:sz w:val="20"/>
              </w:rPr>
            </w:pPr>
            <w:r>
              <w:rPr>
                <w:b/>
                <w:color w:val="407DC9"/>
                <w:sz w:val="20"/>
              </w:rPr>
              <w:t>Description</w:t>
            </w:r>
          </w:p>
        </w:tc>
        <w:tc>
          <w:tcPr>
            <w:tcW w:w="1701" w:type="dxa"/>
          </w:tcPr>
          <w:p w14:paraId="3F7667CA" w14:textId="77777777" w:rsidR="00D02611" w:rsidRDefault="001F0FB3">
            <w:pPr>
              <w:pStyle w:val="TableParagraph"/>
              <w:spacing w:before="60"/>
              <w:ind w:right="225"/>
              <w:rPr>
                <w:b/>
                <w:sz w:val="20"/>
              </w:rPr>
            </w:pPr>
            <w:r>
              <w:rPr>
                <w:b/>
                <w:color w:val="407DC9"/>
                <w:sz w:val="20"/>
              </w:rPr>
              <w:t>Type of Virtual AtoN AIS</w:t>
            </w:r>
          </w:p>
        </w:tc>
        <w:tc>
          <w:tcPr>
            <w:tcW w:w="1844" w:type="dxa"/>
          </w:tcPr>
          <w:p w14:paraId="3C789576" w14:textId="77777777" w:rsidR="00D02611" w:rsidRDefault="001F0FB3">
            <w:pPr>
              <w:pStyle w:val="TableParagraph"/>
              <w:spacing w:before="60"/>
              <w:ind w:left="219"/>
              <w:rPr>
                <w:b/>
                <w:sz w:val="20"/>
              </w:rPr>
            </w:pPr>
            <w:r>
              <w:rPr>
                <w:b/>
                <w:color w:val="407DC9"/>
                <w:sz w:val="20"/>
              </w:rPr>
              <w:t>Consideration</w:t>
            </w:r>
          </w:p>
        </w:tc>
      </w:tr>
      <w:tr w:rsidR="00D02611" w14:paraId="2E1FB2DB" w14:textId="77777777">
        <w:trPr>
          <w:trHeight w:val="1524"/>
        </w:trPr>
        <w:tc>
          <w:tcPr>
            <w:tcW w:w="1392" w:type="dxa"/>
          </w:tcPr>
          <w:p w14:paraId="294E343B" w14:textId="77777777" w:rsidR="00D02611" w:rsidRDefault="001F0FB3">
            <w:pPr>
              <w:pStyle w:val="TableParagraph"/>
              <w:spacing w:before="19"/>
              <w:ind w:right="245"/>
              <w:rPr>
                <w:i/>
                <w:sz w:val="20"/>
              </w:rPr>
            </w:pPr>
            <w:r>
              <w:rPr>
                <w:i/>
                <w:sz w:val="20"/>
              </w:rPr>
              <w:t>Permanent Marking</w:t>
            </w:r>
          </w:p>
        </w:tc>
        <w:tc>
          <w:tcPr>
            <w:tcW w:w="1865" w:type="dxa"/>
          </w:tcPr>
          <w:p w14:paraId="38367534" w14:textId="77777777" w:rsidR="00D02611" w:rsidRDefault="001F0FB3">
            <w:pPr>
              <w:pStyle w:val="TableParagraph"/>
              <w:spacing w:before="19"/>
              <w:ind w:right="239"/>
              <w:rPr>
                <w:sz w:val="20"/>
              </w:rPr>
            </w:pPr>
            <w:r>
              <w:rPr>
                <w:sz w:val="20"/>
              </w:rPr>
              <w:t>Special area (e.g. anchorage area, area to be avoided)</w:t>
            </w:r>
          </w:p>
        </w:tc>
        <w:tc>
          <w:tcPr>
            <w:tcW w:w="3118" w:type="dxa"/>
          </w:tcPr>
          <w:p w14:paraId="1C3B2775" w14:textId="77777777" w:rsidR="00D02611" w:rsidRDefault="001F0FB3">
            <w:pPr>
              <w:pStyle w:val="TableParagraph"/>
              <w:spacing w:before="19"/>
              <w:ind w:left="219" w:right="393"/>
              <w:rPr>
                <w:sz w:val="20"/>
              </w:rPr>
            </w:pPr>
            <w:r>
              <w:rPr>
                <w:sz w:val="20"/>
              </w:rPr>
              <w:t>Virtual AtoN can be effectively utilized where pre‐caution or special caution required.</w:t>
            </w:r>
          </w:p>
          <w:p w14:paraId="246565A2" w14:textId="77777777" w:rsidR="00D02611" w:rsidRDefault="001F0FB3">
            <w:pPr>
              <w:pStyle w:val="TableParagraph"/>
              <w:spacing w:before="20"/>
              <w:ind w:left="219" w:right="388"/>
              <w:rPr>
                <w:sz w:val="20"/>
              </w:rPr>
            </w:pPr>
            <w:r>
              <w:rPr>
                <w:sz w:val="20"/>
              </w:rPr>
              <w:t>A clear marking of special area will improve safety of navigation.</w:t>
            </w:r>
          </w:p>
        </w:tc>
        <w:tc>
          <w:tcPr>
            <w:tcW w:w="1701" w:type="dxa"/>
          </w:tcPr>
          <w:p w14:paraId="60F8BF2E" w14:textId="77777777" w:rsidR="00D02611" w:rsidRDefault="001F0FB3">
            <w:pPr>
              <w:pStyle w:val="TableParagraph"/>
              <w:spacing w:before="18"/>
              <w:rPr>
                <w:sz w:val="20"/>
              </w:rPr>
            </w:pPr>
            <w:r>
              <w:rPr>
                <w:sz w:val="20"/>
              </w:rPr>
              <w:t>Special Marks</w:t>
            </w:r>
          </w:p>
        </w:tc>
        <w:tc>
          <w:tcPr>
            <w:tcW w:w="1844" w:type="dxa"/>
          </w:tcPr>
          <w:p w14:paraId="41CB44EB" w14:textId="77777777" w:rsidR="00D02611" w:rsidRDefault="001F0FB3">
            <w:pPr>
              <w:pStyle w:val="TableParagraph"/>
              <w:numPr>
                <w:ilvl w:val="0"/>
                <w:numId w:val="5"/>
              </w:numPr>
              <w:tabs>
                <w:tab w:val="left" w:pos="531"/>
                <w:tab w:val="left" w:pos="532"/>
              </w:tabs>
              <w:ind w:right="194"/>
            </w:pPr>
            <w:r>
              <w:t>Too much information for</w:t>
            </w:r>
            <w:r>
              <w:rPr>
                <w:spacing w:val="-12"/>
              </w:rPr>
              <w:t xml:space="preserve"> </w:t>
            </w:r>
            <w:r>
              <w:t>mariners</w:t>
            </w:r>
          </w:p>
        </w:tc>
      </w:tr>
      <w:tr w:rsidR="00D02611" w14:paraId="0DE20F53" w14:textId="77777777">
        <w:trPr>
          <w:trHeight w:val="2500"/>
        </w:trPr>
        <w:tc>
          <w:tcPr>
            <w:tcW w:w="1392" w:type="dxa"/>
            <w:tcBorders>
              <w:bottom w:val="nil"/>
            </w:tcBorders>
          </w:tcPr>
          <w:p w14:paraId="111D39FA" w14:textId="77777777" w:rsidR="00D02611" w:rsidRDefault="001F0FB3">
            <w:pPr>
              <w:pStyle w:val="TableParagraph"/>
              <w:spacing w:before="19"/>
              <w:ind w:right="248"/>
              <w:rPr>
                <w:sz w:val="20"/>
              </w:rPr>
            </w:pPr>
            <w:r>
              <w:rPr>
                <w:sz w:val="20"/>
              </w:rPr>
              <w:t>Temporary Marking</w:t>
            </w:r>
          </w:p>
        </w:tc>
        <w:tc>
          <w:tcPr>
            <w:tcW w:w="1865" w:type="dxa"/>
          </w:tcPr>
          <w:p w14:paraId="2945EB10" w14:textId="77777777" w:rsidR="00D02611" w:rsidRDefault="001F0FB3">
            <w:pPr>
              <w:pStyle w:val="TableParagraph"/>
              <w:spacing w:before="19"/>
              <w:ind w:right="285"/>
              <w:rPr>
                <w:sz w:val="20"/>
              </w:rPr>
            </w:pPr>
            <w:r>
              <w:rPr>
                <w:sz w:val="20"/>
              </w:rPr>
              <w:t>Marking of a Navigational Restricted Areas</w:t>
            </w:r>
          </w:p>
        </w:tc>
        <w:tc>
          <w:tcPr>
            <w:tcW w:w="3118" w:type="dxa"/>
          </w:tcPr>
          <w:p w14:paraId="7A5783F9" w14:textId="77777777" w:rsidR="00D02611" w:rsidRDefault="001F0FB3">
            <w:pPr>
              <w:pStyle w:val="TableParagraph"/>
              <w:spacing w:before="19"/>
              <w:ind w:left="219" w:right="281"/>
              <w:rPr>
                <w:sz w:val="20"/>
              </w:rPr>
            </w:pPr>
            <w:r>
              <w:rPr>
                <w:sz w:val="20"/>
              </w:rPr>
              <w:t xml:space="preserve">Virtual AtoN can be effectively utilized when navigation restriction is required due to e.g., marine accidents or </w:t>
            </w:r>
            <w:r>
              <w:rPr>
                <w:spacing w:val="-5"/>
                <w:sz w:val="20"/>
              </w:rPr>
              <w:t xml:space="preserve">when </w:t>
            </w:r>
            <w:r>
              <w:rPr>
                <w:sz w:val="20"/>
              </w:rPr>
              <w:t>marking of wreck or offshore operations.</w:t>
            </w:r>
          </w:p>
          <w:p w14:paraId="0A6EEC62" w14:textId="77777777" w:rsidR="00D02611" w:rsidRDefault="001F0FB3">
            <w:pPr>
              <w:pStyle w:val="TableParagraph"/>
              <w:spacing w:before="20"/>
              <w:ind w:left="219" w:right="711"/>
              <w:rPr>
                <w:sz w:val="20"/>
              </w:rPr>
            </w:pPr>
            <w:r>
              <w:rPr>
                <w:sz w:val="20"/>
              </w:rPr>
              <w:t>A temporary navigation restriction can prevent subsequent incidents</w:t>
            </w:r>
            <w:r>
              <w:rPr>
                <w:spacing w:val="-13"/>
                <w:sz w:val="20"/>
              </w:rPr>
              <w:t xml:space="preserve"> </w:t>
            </w:r>
            <w:r>
              <w:rPr>
                <w:sz w:val="20"/>
              </w:rPr>
              <w:t>from developing.</w:t>
            </w:r>
          </w:p>
        </w:tc>
        <w:tc>
          <w:tcPr>
            <w:tcW w:w="1701" w:type="dxa"/>
          </w:tcPr>
          <w:p w14:paraId="5C6F2811" w14:textId="77777777" w:rsidR="00D02611" w:rsidRDefault="001F0FB3">
            <w:pPr>
              <w:pStyle w:val="TableParagraph"/>
              <w:spacing w:before="19"/>
              <w:ind w:right="226"/>
              <w:rPr>
                <w:sz w:val="20"/>
              </w:rPr>
            </w:pPr>
            <w:r>
              <w:rPr>
                <w:sz w:val="20"/>
              </w:rPr>
              <w:t xml:space="preserve">Cardinal Marks, Emergency Wreck Marks, Isolated Danger Mark </w:t>
            </w:r>
            <w:r>
              <w:rPr>
                <w:spacing w:val="-16"/>
                <w:sz w:val="20"/>
              </w:rPr>
              <w:t xml:space="preserve">&amp; </w:t>
            </w:r>
            <w:r>
              <w:rPr>
                <w:sz w:val="20"/>
              </w:rPr>
              <w:t>Special</w:t>
            </w:r>
            <w:r>
              <w:rPr>
                <w:spacing w:val="-4"/>
                <w:sz w:val="20"/>
              </w:rPr>
              <w:t xml:space="preserve"> </w:t>
            </w:r>
            <w:r>
              <w:rPr>
                <w:sz w:val="20"/>
              </w:rPr>
              <w:t>Marks</w:t>
            </w:r>
          </w:p>
        </w:tc>
        <w:tc>
          <w:tcPr>
            <w:tcW w:w="1844" w:type="dxa"/>
          </w:tcPr>
          <w:p w14:paraId="2F61046B" w14:textId="77777777" w:rsidR="00D02611" w:rsidRDefault="001F0FB3">
            <w:pPr>
              <w:pStyle w:val="TableParagraph"/>
              <w:numPr>
                <w:ilvl w:val="0"/>
                <w:numId w:val="4"/>
              </w:numPr>
              <w:tabs>
                <w:tab w:val="left" w:pos="531"/>
                <w:tab w:val="left" w:pos="532"/>
              </w:tabs>
              <w:ind w:right="217"/>
            </w:pPr>
            <w:r>
              <w:t xml:space="preserve">Need to be monitored </w:t>
            </w:r>
            <w:r>
              <w:rPr>
                <w:spacing w:val="-16"/>
              </w:rPr>
              <w:t xml:space="preserve">/ </w:t>
            </w:r>
            <w:r>
              <w:t>updated</w:t>
            </w:r>
          </w:p>
          <w:p w14:paraId="37F35A75" w14:textId="77777777" w:rsidR="00D02611" w:rsidRDefault="001F0FB3">
            <w:pPr>
              <w:pStyle w:val="TableParagraph"/>
              <w:numPr>
                <w:ilvl w:val="0"/>
                <w:numId w:val="4"/>
              </w:numPr>
              <w:tabs>
                <w:tab w:val="left" w:pos="531"/>
                <w:tab w:val="left" w:pos="532"/>
              </w:tabs>
              <w:spacing w:before="119"/>
              <w:ind w:right="222"/>
            </w:pPr>
            <w:r>
              <w:t xml:space="preserve">Timely </w:t>
            </w:r>
            <w:r>
              <w:rPr>
                <w:spacing w:val="-1"/>
              </w:rPr>
              <w:t xml:space="preserve">deployment </w:t>
            </w:r>
            <w:r>
              <w:t>required</w:t>
            </w:r>
          </w:p>
        </w:tc>
      </w:tr>
      <w:tr w:rsidR="00D02611" w14:paraId="60A8BEED" w14:textId="77777777">
        <w:trPr>
          <w:trHeight w:val="1019"/>
        </w:trPr>
        <w:tc>
          <w:tcPr>
            <w:tcW w:w="1392" w:type="dxa"/>
            <w:tcBorders>
              <w:top w:val="nil"/>
              <w:bottom w:val="nil"/>
            </w:tcBorders>
          </w:tcPr>
          <w:p w14:paraId="3472AE4E" w14:textId="77777777" w:rsidR="00D02611" w:rsidRDefault="00D02611">
            <w:pPr>
              <w:pStyle w:val="TableParagraph"/>
              <w:ind w:left="0"/>
              <w:rPr>
                <w:rFonts w:ascii="Times New Roman"/>
                <w:sz w:val="20"/>
              </w:rPr>
            </w:pPr>
          </w:p>
        </w:tc>
        <w:tc>
          <w:tcPr>
            <w:tcW w:w="1865" w:type="dxa"/>
            <w:tcBorders>
              <w:bottom w:val="nil"/>
            </w:tcBorders>
          </w:tcPr>
          <w:p w14:paraId="2E95C74B" w14:textId="77777777" w:rsidR="00D02611" w:rsidRDefault="001F0FB3">
            <w:pPr>
              <w:pStyle w:val="TableParagraph"/>
              <w:spacing w:before="20"/>
              <w:ind w:right="241"/>
              <w:rPr>
                <w:sz w:val="20"/>
              </w:rPr>
            </w:pPr>
            <w:r>
              <w:rPr>
                <w:sz w:val="20"/>
              </w:rPr>
              <w:t>Designation of Temporarily Recommendable Fairways</w:t>
            </w:r>
          </w:p>
        </w:tc>
        <w:tc>
          <w:tcPr>
            <w:tcW w:w="3118" w:type="dxa"/>
            <w:tcBorders>
              <w:bottom w:val="nil"/>
            </w:tcBorders>
          </w:tcPr>
          <w:p w14:paraId="430B63BC" w14:textId="77777777" w:rsidR="00D02611" w:rsidRDefault="001F0FB3">
            <w:pPr>
              <w:pStyle w:val="TableParagraph"/>
              <w:spacing w:before="20"/>
              <w:ind w:left="219" w:right="206"/>
              <w:rPr>
                <w:sz w:val="20"/>
              </w:rPr>
            </w:pPr>
            <w:r>
              <w:rPr>
                <w:sz w:val="20"/>
              </w:rPr>
              <w:t>Virtual AtoN can be effectively utilized for indication of fairways when a scale disaster hits the area.</w:t>
            </w:r>
          </w:p>
        </w:tc>
        <w:tc>
          <w:tcPr>
            <w:tcW w:w="1701" w:type="dxa"/>
            <w:tcBorders>
              <w:bottom w:val="nil"/>
            </w:tcBorders>
          </w:tcPr>
          <w:p w14:paraId="26FDF4D2" w14:textId="77777777" w:rsidR="00D02611" w:rsidRDefault="001F0FB3">
            <w:pPr>
              <w:pStyle w:val="TableParagraph"/>
              <w:spacing w:before="20"/>
              <w:ind w:right="360"/>
              <w:jc w:val="both"/>
              <w:rPr>
                <w:sz w:val="20"/>
              </w:rPr>
            </w:pPr>
            <w:r>
              <w:rPr>
                <w:sz w:val="20"/>
              </w:rPr>
              <w:t>Lateral Marks &amp; Safe Water Marks</w:t>
            </w:r>
          </w:p>
        </w:tc>
        <w:tc>
          <w:tcPr>
            <w:tcW w:w="1844" w:type="dxa"/>
            <w:vMerge w:val="restart"/>
          </w:tcPr>
          <w:p w14:paraId="77A5E7BD" w14:textId="77777777" w:rsidR="00D02611" w:rsidRDefault="001F0FB3">
            <w:pPr>
              <w:pStyle w:val="TableParagraph"/>
              <w:numPr>
                <w:ilvl w:val="0"/>
                <w:numId w:val="3"/>
              </w:numPr>
              <w:tabs>
                <w:tab w:val="left" w:pos="531"/>
                <w:tab w:val="left" w:pos="532"/>
              </w:tabs>
              <w:ind w:right="217"/>
            </w:pPr>
            <w:r>
              <w:t xml:space="preserve">Need to be monitored </w:t>
            </w:r>
            <w:r>
              <w:rPr>
                <w:spacing w:val="-16"/>
              </w:rPr>
              <w:t xml:space="preserve">/ </w:t>
            </w:r>
            <w:r>
              <w:t>up</w:t>
            </w:r>
            <w:r>
              <w:rPr>
                <w:spacing w:val="-2"/>
              </w:rPr>
              <w:t xml:space="preserve"> </w:t>
            </w:r>
            <w:r>
              <w:t>dated</w:t>
            </w:r>
          </w:p>
          <w:p w14:paraId="32B83A7E" w14:textId="77777777" w:rsidR="00D02611" w:rsidRDefault="001F0FB3">
            <w:pPr>
              <w:pStyle w:val="TableParagraph"/>
              <w:numPr>
                <w:ilvl w:val="0"/>
                <w:numId w:val="3"/>
              </w:numPr>
              <w:tabs>
                <w:tab w:val="left" w:pos="531"/>
                <w:tab w:val="left" w:pos="532"/>
              </w:tabs>
              <w:spacing w:before="120"/>
              <w:ind w:right="222"/>
            </w:pPr>
            <w:r>
              <w:t xml:space="preserve">Timely </w:t>
            </w:r>
            <w:r>
              <w:rPr>
                <w:spacing w:val="-1"/>
              </w:rPr>
              <w:t xml:space="preserve">deployment </w:t>
            </w:r>
            <w:r>
              <w:t>required</w:t>
            </w:r>
          </w:p>
        </w:tc>
      </w:tr>
      <w:tr w:rsidR="00D02611" w14:paraId="5ABC195B" w14:textId="77777777">
        <w:trPr>
          <w:trHeight w:val="1471"/>
        </w:trPr>
        <w:tc>
          <w:tcPr>
            <w:tcW w:w="1392" w:type="dxa"/>
            <w:tcBorders>
              <w:top w:val="nil"/>
              <w:bottom w:val="nil"/>
            </w:tcBorders>
          </w:tcPr>
          <w:p w14:paraId="44B16B0E" w14:textId="77777777" w:rsidR="00D02611" w:rsidRDefault="00D02611">
            <w:pPr>
              <w:pStyle w:val="TableParagraph"/>
              <w:ind w:left="0"/>
              <w:rPr>
                <w:rFonts w:ascii="Times New Roman"/>
                <w:sz w:val="20"/>
              </w:rPr>
            </w:pPr>
          </w:p>
        </w:tc>
        <w:tc>
          <w:tcPr>
            <w:tcW w:w="1865" w:type="dxa"/>
            <w:tcBorders>
              <w:top w:val="nil"/>
            </w:tcBorders>
          </w:tcPr>
          <w:p w14:paraId="6564D392" w14:textId="77777777" w:rsidR="00D02611" w:rsidRDefault="00D02611">
            <w:pPr>
              <w:pStyle w:val="TableParagraph"/>
              <w:ind w:left="0"/>
              <w:rPr>
                <w:rFonts w:ascii="Times New Roman"/>
                <w:sz w:val="20"/>
              </w:rPr>
            </w:pPr>
          </w:p>
        </w:tc>
        <w:tc>
          <w:tcPr>
            <w:tcW w:w="3118" w:type="dxa"/>
            <w:tcBorders>
              <w:top w:val="nil"/>
            </w:tcBorders>
          </w:tcPr>
          <w:p w14:paraId="68157FEC" w14:textId="77777777" w:rsidR="00D02611" w:rsidRDefault="001F0FB3">
            <w:pPr>
              <w:pStyle w:val="TableParagraph"/>
              <w:spacing w:line="231" w:lineRule="exact"/>
              <w:ind w:left="219"/>
              <w:rPr>
                <w:sz w:val="20"/>
              </w:rPr>
            </w:pPr>
            <w:r>
              <w:rPr>
                <w:sz w:val="20"/>
              </w:rPr>
              <w:t>A clear marking of temporarily</w:t>
            </w:r>
          </w:p>
          <w:p w14:paraId="1BD9728E" w14:textId="77777777" w:rsidR="00D02611" w:rsidRDefault="001F0FB3">
            <w:pPr>
              <w:pStyle w:val="TableParagraph"/>
              <w:ind w:left="219" w:right="233"/>
              <w:rPr>
                <w:sz w:val="20"/>
              </w:rPr>
            </w:pPr>
            <w:r>
              <w:rPr>
                <w:sz w:val="20"/>
              </w:rPr>
              <w:t>recommendable fairways will be expected to serve for the relief ships dispatched to the site and to support safe and effective relief activities.</w:t>
            </w:r>
          </w:p>
        </w:tc>
        <w:tc>
          <w:tcPr>
            <w:tcW w:w="1701" w:type="dxa"/>
            <w:tcBorders>
              <w:top w:val="nil"/>
            </w:tcBorders>
          </w:tcPr>
          <w:p w14:paraId="000C61B2" w14:textId="77777777" w:rsidR="00D02611" w:rsidRDefault="00D02611">
            <w:pPr>
              <w:pStyle w:val="TableParagraph"/>
              <w:ind w:left="0"/>
              <w:rPr>
                <w:rFonts w:ascii="Times New Roman"/>
                <w:sz w:val="20"/>
              </w:rPr>
            </w:pPr>
          </w:p>
        </w:tc>
        <w:tc>
          <w:tcPr>
            <w:tcW w:w="1844" w:type="dxa"/>
            <w:vMerge/>
            <w:tcBorders>
              <w:top w:val="nil"/>
            </w:tcBorders>
          </w:tcPr>
          <w:p w14:paraId="760C8E4D" w14:textId="77777777" w:rsidR="00D02611" w:rsidRDefault="00D02611">
            <w:pPr>
              <w:rPr>
                <w:sz w:val="2"/>
                <w:szCs w:val="2"/>
              </w:rPr>
            </w:pPr>
          </w:p>
        </w:tc>
      </w:tr>
      <w:tr w:rsidR="00D02611" w14:paraId="7A660740" w14:textId="77777777">
        <w:trPr>
          <w:trHeight w:val="4698"/>
        </w:trPr>
        <w:tc>
          <w:tcPr>
            <w:tcW w:w="1392" w:type="dxa"/>
            <w:tcBorders>
              <w:top w:val="nil"/>
            </w:tcBorders>
          </w:tcPr>
          <w:p w14:paraId="7D25A992" w14:textId="77777777" w:rsidR="00D02611" w:rsidRDefault="00D02611">
            <w:pPr>
              <w:pStyle w:val="TableParagraph"/>
              <w:ind w:left="0"/>
              <w:rPr>
                <w:rFonts w:ascii="Times New Roman"/>
                <w:sz w:val="20"/>
              </w:rPr>
            </w:pPr>
          </w:p>
        </w:tc>
        <w:tc>
          <w:tcPr>
            <w:tcW w:w="1865" w:type="dxa"/>
          </w:tcPr>
          <w:p w14:paraId="28E74D5C" w14:textId="77777777" w:rsidR="00D02611" w:rsidRDefault="001F0FB3">
            <w:pPr>
              <w:pStyle w:val="TableParagraph"/>
              <w:spacing w:before="20"/>
              <w:ind w:right="340"/>
              <w:rPr>
                <w:sz w:val="20"/>
              </w:rPr>
            </w:pPr>
            <w:r>
              <w:rPr>
                <w:sz w:val="20"/>
              </w:rPr>
              <w:t>Marking of Aids to Navigation that are malfunctioning or off position</w:t>
            </w:r>
          </w:p>
        </w:tc>
        <w:tc>
          <w:tcPr>
            <w:tcW w:w="3118" w:type="dxa"/>
          </w:tcPr>
          <w:p w14:paraId="4C8F9E0F" w14:textId="77777777" w:rsidR="00D02611" w:rsidRDefault="001F0FB3">
            <w:pPr>
              <w:pStyle w:val="TableParagraph"/>
              <w:spacing w:before="20"/>
              <w:ind w:left="219" w:right="198"/>
              <w:rPr>
                <w:sz w:val="20"/>
              </w:rPr>
            </w:pPr>
            <w:r>
              <w:rPr>
                <w:sz w:val="20"/>
              </w:rPr>
              <w:t>Virtual AtoN AIS can be effectively utilized when a physical AtoN has lost ability to perform regular functions due to a natural disaster.</w:t>
            </w:r>
          </w:p>
          <w:p w14:paraId="3CAF84E9" w14:textId="77777777" w:rsidR="00D02611" w:rsidRDefault="001F0FB3">
            <w:pPr>
              <w:pStyle w:val="TableParagraph"/>
              <w:spacing w:before="19"/>
              <w:ind w:left="219" w:right="278"/>
              <w:rPr>
                <w:sz w:val="20"/>
              </w:rPr>
            </w:pPr>
            <w:r>
              <w:rPr>
                <w:sz w:val="20"/>
              </w:rPr>
              <w:t>When a physical AtoN has lost its ability to perform regular functions due to natural disasters, recovery actions are required at the earliest opportunity. Virtual AtoN can respond to the circumstance, even if the actions by personnel cannot be achieved due to meteorological and/or hydrographical conditions, and keep the influence of the disaster on ships navigating at a minimum level.</w:t>
            </w:r>
          </w:p>
        </w:tc>
        <w:tc>
          <w:tcPr>
            <w:tcW w:w="1701" w:type="dxa"/>
          </w:tcPr>
          <w:p w14:paraId="348AA1DB" w14:textId="77777777" w:rsidR="00D02611" w:rsidRDefault="001F0FB3">
            <w:pPr>
              <w:pStyle w:val="TableParagraph"/>
              <w:spacing w:before="20"/>
              <w:ind w:right="219"/>
              <w:rPr>
                <w:sz w:val="20"/>
              </w:rPr>
            </w:pPr>
            <w:r>
              <w:rPr>
                <w:sz w:val="20"/>
              </w:rPr>
              <w:t>Cardinal Marks, Lateral Marks, Isolated Danger Marks, Safe Water Marks &amp; Other Position</w:t>
            </w:r>
            <w:r>
              <w:rPr>
                <w:spacing w:val="-2"/>
                <w:sz w:val="20"/>
              </w:rPr>
              <w:t xml:space="preserve"> </w:t>
            </w:r>
            <w:r>
              <w:rPr>
                <w:sz w:val="20"/>
              </w:rPr>
              <w:t>Marks</w:t>
            </w:r>
          </w:p>
        </w:tc>
        <w:tc>
          <w:tcPr>
            <w:tcW w:w="1844" w:type="dxa"/>
          </w:tcPr>
          <w:p w14:paraId="457025C6" w14:textId="77777777" w:rsidR="00D02611" w:rsidRDefault="001F0FB3">
            <w:pPr>
              <w:pStyle w:val="TableParagraph"/>
              <w:numPr>
                <w:ilvl w:val="0"/>
                <w:numId w:val="2"/>
              </w:numPr>
              <w:tabs>
                <w:tab w:val="left" w:pos="531"/>
                <w:tab w:val="left" w:pos="532"/>
              </w:tabs>
              <w:ind w:right="222"/>
            </w:pPr>
            <w:r>
              <w:t xml:space="preserve">Timely </w:t>
            </w:r>
            <w:r>
              <w:rPr>
                <w:spacing w:val="-1"/>
              </w:rPr>
              <w:t xml:space="preserve">deployment </w:t>
            </w:r>
            <w:r>
              <w:t>required</w:t>
            </w:r>
          </w:p>
        </w:tc>
      </w:tr>
      <w:tr w:rsidR="00D02611" w14:paraId="5844D5FC" w14:textId="77777777">
        <w:trPr>
          <w:trHeight w:val="277"/>
        </w:trPr>
        <w:tc>
          <w:tcPr>
            <w:tcW w:w="1392" w:type="dxa"/>
            <w:tcBorders>
              <w:bottom w:val="nil"/>
            </w:tcBorders>
          </w:tcPr>
          <w:p w14:paraId="373118CA" w14:textId="77777777" w:rsidR="00D02611" w:rsidRDefault="001F0FB3">
            <w:pPr>
              <w:pStyle w:val="TableParagraph"/>
              <w:spacing w:before="20" w:line="237" w:lineRule="exact"/>
              <w:rPr>
                <w:sz w:val="20"/>
              </w:rPr>
            </w:pPr>
            <w:r>
              <w:rPr>
                <w:sz w:val="20"/>
              </w:rPr>
              <w:t>Temporary</w:t>
            </w:r>
          </w:p>
        </w:tc>
        <w:tc>
          <w:tcPr>
            <w:tcW w:w="1865" w:type="dxa"/>
            <w:tcBorders>
              <w:bottom w:val="nil"/>
            </w:tcBorders>
          </w:tcPr>
          <w:p w14:paraId="7190BEA5" w14:textId="77777777" w:rsidR="00D02611" w:rsidRDefault="001F0FB3">
            <w:pPr>
              <w:pStyle w:val="TableParagraph"/>
              <w:spacing w:before="20" w:line="237" w:lineRule="exact"/>
              <w:rPr>
                <w:sz w:val="20"/>
              </w:rPr>
            </w:pPr>
            <w:r>
              <w:rPr>
                <w:sz w:val="20"/>
              </w:rPr>
              <w:t>Pilot boarding</w:t>
            </w:r>
          </w:p>
        </w:tc>
        <w:tc>
          <w:tcPr>
            <w:tcW w:w="3118" w:type="dxa"/>
            <w:tcBorders>
              <w:bottom w:val="nil"/>
            </w:tcBorders>
          </w:tcPr>
          <w:p w14:paraId="58EEA1CC" w14:textId="77777777" w:rsidR="00D02611" w:rsidRDefault="001F0FB3">
            <w:pPr>
              <w:pStyle w:val="TableParagraph"/>
              <w:spacing w:before="20" w:line="237" w:lineRule="exact"/>
              <w:ind w:left="219"/>
              <w:rPr>
                <w:sz w:val="20"/>
              </w:rPr>
            </w:pPr>
            <w:r>
              <w:rPr>
                <w:sz w:val="20"/>
              </w:rPr>
              <w:t>Virtual AtoN will be useful to</w:t>
            </w:r>
          </w:p>
        </w:tc>
        <w:tc>
          <w:tcPr>
            <w:tcW w:w="1701" w:type="dxa"/>
            <w:tcBorders>
              <w:bottom w:val="nil"/>
            </w:tcBorders>
          </w:tcPr>
          <w:p w14:paraId="55C1F1A4" w14:textId="77777777" w:rsidR="00D02611" w:rsidRDefault="001F0FB3">
            <w:pPr>
              <w:pStyle w:val="TableParagraph"/>
              <w:spacing w:before="19" w:line="238" w:lineRule="exact"/>
              <w:rPr>
                <w:sz w:val="20"/>
              </w:rPr>
            </w:pPr>
            <w:r>
              <w:rPr>
                <w:sz w:val="20"/>
              </w:rPr>
              <w:t>Special Marks</w:t>
            </w:r>
          </w:p>
        </w:tc>
        <w:tc>
          <w:tcPr>
            <w:tcW w:w="1844" w:type="dxa"/>
            <w:vMerge w:val="restart"/>
          </w:tcPr>
          <w:p w14:paraId="0C5FF4F3" w14:textId="77777777" w:rsidR="00D02611" w:rsidRDefault="001F0FB3">
            <w:pPr>
              <w:pStyle w:val="TableParagraph"/>
              <w:numPr>
                <w:ilvl w:val="0"/>
                <w:numId w:val="1"/>
              </w:numPr>
              <w:tabs>
                <w:tab w:val="left" w:pos="531"/>
                <w:tab w:val="left" w:pos="532"/>
              </w:tabs>
              <w:ind w:right="222"/>
            </w:pPr>
            <w:r>
              <w:t xml:space="preserve">Timely </w:t>
            </w:r>
            <w:r>
              <w:rPr>
                <w:spacing w:val="-1"/>
              </w:rPr>
              <w:t xml:space="preserve">deployment </w:t>
            </w:r>
            <w:r>
              <w:t>required</w:t>
            </w:r>
          </w:p>
        </w:tc>
      </w:tr>
      <w:tr w:rsidR="00D02611" w14:paraId="6D214DAA" w14:textId="77777777">
        <w:trPr>
          <w:trHeight w:val="233"/>
        </w:trPr>
        <w:tc>
          <w:tcPr>
            <w:tcW w:w="1392" w:type="dxa"/>
            <w:tcBorders>
              <w:top w:val="nil"/>
              <w:bottom w:val="nil"/>
            </w:tcBorders>
          </w:tcPr>
          <w:p w14:paraId="63D1F7DE" w14:textId="77777777" w:rsidR="00D02611" w:rsidRDefault="001F0FB3">
            <w:pPr>
              <w:pStyle w:val="TableParagraph"/>
              <w:spacing w:line="214" w:lineRule="exact"/>
              <w:rPr>
                <w:sz w:val="20"/>
              </w:rPr>
            </w:pPr>
            <w:r>
              <w:rPr>
                <w:sz w:val="20"/>
              </w:rPr>
              <w:t>Marking</w:t>
            </w:r>
          </w:p>
        </w:tc>
        <w:tc>
          <w:tcPr>
            <w:tcW w:w="1865" w:type="dxa"/>
            <w:tcBorders>
              <w:top w:val="nil"/>
              <w:bottom w:val="nil"/>
            </w:tcBorders>
          </w:tcPr>
          <w:p w14:paraId="091ED8E4" w14:textId="77777777" w:rsidR="00D02611" w:rsidRDefault="001F0FB3">
            <w:pPr>
              <w:pStyle w:val="TableParagraph"/>
              <w:spacing w:line="214" w:lineRule="exact"/>
              <w:rPr>
                <w:sz w:val="20"/>
              </w:rPr>
            </w:pPr>
            <w:r>
              <w:rPr>
                <w:sz w:val="20"/>
              </w:rPr>
              <w:t>station</w:t>
            </w:r>
          </w:p>
        </w:tc>
        <w:tc>
          <w:tcPr>
            <w:tcW w:w="3118" w:type="dxa"/>
            <w:tcBorders>
              <w:top w:val="nil"/>
              <w:bottom w:val="nil"/>
            </w:tcBorders>
          </w:tcPr>
          <w:p w14:paraId="7F73631D" w14:textId="77777777" w:rsidR="00D02611" w:rsidRDefault="001F0FB3">
            <w:pPr>
              <w:pStyle w:val="TableParagraph"/>
              <w:spacing w:line="214" w:lineRule="exact"/>
              <w:ind w:left="219"/>
              <w:rPr>
                <w:sz w:val="20"/>
              </w:rPr>
            </w:pPr>
            <w:r>
              <w:rPr>
                <w:sz w:val="20"/>
              </w:rPr>
              <w:t>mark a pilot station where</w:t>
            </w:r>
          </w:p>
        </w:tc>
        <w:tc>
          <w:tcPr>
            <w:tcW w:w="1701" w:type="dxa"/>
            <w:tcBorders>
              <w:top w:val="nil"/>
              <w:bottom w:val="nil"/>
            </w:tcBorders>
          </w:tcPr>
          <w:p w14:paraId="08AE49E6" w14:textId="77777777" w:rsidR="00D02611" w:rsidRDefault="00D02611">
            <w:pPr>
              <w:pStyle w:val="TableParagraph"/>
              <w:ind w:left="0"/>
              <w:rPr>
                <w:rFonts w:ascii="Times New Roman"/>
                <w:sz w:val="16"/>
              </w:rPr>
            </w:pPr>
          </w:p>
        </w:tc>
        <w:tc>
          <w:tcPr>
            <w:tcW w:w="1844" w:type="dxa"/>
            <w:vMerge/>
            <w:tcBorders>
              <w:top w:val="nil"/>
            </w:tcBorders>
          </w:tcPr>
          <w:p w14:paraId="2155A17F" w14:textId="77777777" w:rsidR="00D02611" w:rsidRDefault="00D02611">
            <w:pPr>
              <w:rPr>
                <w:sz w:val="2"/>
                <w:szCs w:val="2"/>
              </w:rPr>
            </w:pPr>
          </w:p>
        </w:tc>
      </w:tr>
      <w:tr w:rsidR="00D02611" w14:paraId="7809E259" w14:textId="77777777">
        <w:trPr>
          <w:trHeight w:val="234"/>
        </w:trPr>
        <w:tc>
          <w:tcPr>
            <w:tcW w:w="1392" w:type="dxa"/>
            <w:tcBorders>
              <w:top w:val="nil"/>
              <w:bottom w:val="nil"/>
            </w:tcBorders>
          </w:tcPr>
          <w:p w14:paraId="31AD6C5E" w14:textId="77777777" w:rsidR="00D02611" w:rsidRDefault="00D02611">
            <w:pPr>
              <w:pStyle w:val="TableParagraph"/>
              <w:ind w:left="0"/>
              <w:rPr>
                <w:rFonts w:ascii="Times New Roman"/>
                <w:sz w:val="16"/>
              </w:rPr>
            </w:pPr>
          </w:p>
        </w:tc>
        <w:tc>
          <w:tcPr>
            <w:tcW w:w="1865" w:type="dxa"/>
            <w:tcBorders>
              <w:top w:val="nil"/>
              <w:bottom w:val="nil"/>
            </w:tcBorders>
          </w:tcPr>
          <w:p w14:paraId="6523247E" w14:textId="77777777" w:rsidR="00D02611" w:rsidRDefault="00D02611">
            <w:pPr>
              <w:pStyle w:val="TableParagraph"/>
              <w:ind w:left="0"/>
              <w:rPr>
                <w:rFonts w:ascii="Times New Roman"/>
                <w:sz w:val="16"/>
              </w:rPr>
            </w:pPr>
          </w:p>
        </w:tc>
        <w:tc>
          <w:tcPr>
            <w:tcW w:w="3118" w:type="dxa"/>
            <w:tcBorders>
              <w:top w:val="nil"/>
              <w:bottom w:val="nil"/>
            </w:tcBorders>
          </w:tcPr>
          <w:p w14:paraId="103BE785" w14:textId="77777777" w:rsidR="00D02611" w:rsidRDefault="001F0FB3">
            <w:pPr>
              <w:pStyle w:val="TableParagraph"/>
              <w:spacing w:line="214" w:lineRule="exact"/>
              <w:ind w:left="219"/>
              <w:rPr>
                <w:sz w:val="20"/>
              </w:rPr>
            </w:pPr>
            <w:r>
              <w:rPr>
                <w:sz w:val="20"/>
              </w:rPr>
              <w:t>position depends on sea</w:t>
            </w:r>
          </w:p>
        </w:tc>
        <w:tc>
          <w:tcPr>
            <w:tcW w:w="1701" w:type="dxa"/>
            <w:tcBorders>
              <w:top w:val="nil"/>
              <w:bottom w:val="nil"/>
            </w:tcBorders>
          </w:tcPr>
          <w:p w14:paraId="652D8273" w14:textId="77777777" w:rsidR="00D02611" w:rsidRDefault="00D02611">
            <w:pPr>
              <w:pStyle w:val="TableParagraph"/>
              <w:ind w:left="0"/>
              <w:rPr>
                <w:rFonts w:ascii="Times New Roman"/>
                <w:sz w:val="16"/>
              </w:rPr>
            </w:pPr>
          </w:p>
        </w:tc>
        <w:tc>
          <w:tcPr>
            <w:tcW w:w="1844" w:type="dxa"/>
            <w:vMerge/>
            <w:tcBorders>
              <w:top w:val="nil"/>
            </w:tcBorders>
          </w:tcPr>
          <w:p w14:paraId="1DF26B44" w14:textId="77777777" w:rsidR="00D02611" w:rsidRDefault="00D02611">
            <w:pPr>
              <w:rPr>
                <w:sz w:val="2"/>
                <w:szCs w:val="2"/>
              </w:rPr>
            </w:pPr>
          </w:p>
        </w:tc>
      </w:tr>
      <w:tr w:rsidR="00D02611" w14:paraId="74AEDF19" w14:textId="77777777">
        <w:trPr>
          <w:trHeight w:val="241"/>
        </w:trPr>
        <w:tc>
          <w:tcPr>
            <w:tcW w:w="1392" w:type="dxa"/>
            <w:tcBorders>
              <w:top w:val="nil"/>
            </w:tcBorders>
          </w:tcPr>
          <w:p w14:paraId="2E3D5796" w14:textId="77777777" w:rsidR="00D02611" w:rsidRDefault="00D02611">
            <w:pPr>
              <w:pStyle w:val="TableParagraph"/>
              <w:ind w:left="0"/>
              <w:rPr>
                <w:rFonts w:ascii="Times New Roman"/>
                <w:sz w:val="16"/>
              </w:rPr>
            </w:pPr>
          </w:p>
        </w:tc>
        <w:tc>
          <w:tcPr>
            <w:tcW w:w="1865" w:type="dxa"/>
            <w:tcBorders>
              <w:top w:val="nil"/>
            </w:tcBorders>
          </w:tcPr>
          <w:p w14:paraId="0255D4A9" w14:textId="77777777" w:rsidR="00D02611" w:rsidRDefault="00D02611">
            <w:pPr>
              <w:pStyle w:val="TableParagraph"/>
              <w:ind w:left="0"/>
              <w:rPr>
                <w:rFonts w:ascii="Times New Roman"/>
                <w:sz w:val="16"/>
              </w:rPr>
            </w:pPr>
          </w:p>
        </w:tc>
        <w:tc>
          <w:tcPr>
            <w:tcW w:w="3118" w:type="dxa"/>
            <w:tcBorders>
              <w:top w:val="nil"/>
            </w:tcBorders>
          </w:tcPr>
          <w:p w14:paraId="31CC0F98" w14:textId="77777777" w:rsidR="00D02611" w:rsidRDefault="001F0FB3">
            <w:pPr>
              <w:pStyle w:val="TableParagraph"/>
              <w:spacing w:line="221" w:lineRule="exact"/>
              <w:ind w:left="219"/>
              <w:rPr>
                <w:sz w:val="20"/>
              </w:rPr>
            </w:pPr>
            <w:r>
              <w:rPr>
                <w:sz w:val="20"/>
              </w:rPr>
              <w:t>condition.</w:t>
            </w:r>
          </w:p>
        </w:tc>
        <w:tc>
          <w:tcPr>
            <w:tcW w:w="1701" w:type="dxa"/>
            <w:tcBorders>
              <w:top w:val="nil"/>
            </w:tcBorders>
          </w:tcPr>
          <w:p w14:paraId="7C7EF689" w14:textId="77777777" w:rsidR="00D02611" w:rsidRDefault="00D02611">
            <w:pPr>
              <w:pStyle w:val="TableParagraph"/>
              <w:ind w:left="0"/>
              <w:rPr>
                <w:rFonts w:ascii="Times New Roman"/>
                <w:sz w:val="16"/>
              </w:rPr>
            </w:pPr>
          </w:p>
        </w:tc>
        <w:tc>
          <w:tcPr>
            <w:tcW w:w="1844" w:type="dxa"/>
            <w:vMerge/>
            <w:tcBorders>
              <w:top w:val="nil"/>
            </w:tcBorders>
          </w:tcPr>
          <w:p w14:paraId="2DC4DF14" w14:textId="77777777" w:rsidR="00D02611" w:rsidRDefault="00D02611">
            <w:pPr>
              <w:rPr>
                <w:sz w:val="2"/>
                <w:szCs w:val="2"/>
              </w:rPr>
            </w:pPr>
          </w:p>
        </w:tc>
      </w:tr>
    </w:tbl>
    <w:p w14:paraId="73B1C44E" w14:textId="79AA606F" w:rsidR="001F0FB3" w:rsidRDefault="001F0FB3"/>
    <w:p w14:paraId="18427CFC" w14:textId="62535C65" w:rsidR="00185C73" w:rsidRDefault="00185C73"/>
    <w:p w14:paraId="330C8767" w14:textId="52A33104" w:rsidR="00185C73" w:rsidRDefault="00185C73"/>
    <w:p w14:paraId="599C599E" w14:textId="4758D59C" w:rsidR="00185C73" w:rsidRDefault="00185C73"/>
    <w:p w14:paraId="36079C30" w14:textId="1DE254DB" w:rsidR="00185C73" w:rsidRDefault="00185C73"/>
    <w:p w14:paraId="0EDE07FD" w14:textId="2CCF20E3" w:rsidR="00185C73" w:rsidRDefault="00185C73"/>
    <w:p w14:paraId="212D69C7" w14:textId="51DBC768" w:rsidR="00185C73" w:rsidRDefault="00185C73"/>
    <w:p w14:paraId="777DB3B9" w14:textId="3E865D74" w:rsidR="00185C73" w:rsidRDefault="00185C73">
      <w:r>
        <w:t>New proposed section:</w:t>
      </w:r>
    </w:p>
    <w:p w14:paraId="43BBF3F9" w14:textId="30C7A3B5" w:rsidR="00185C73" w:rsidRDefault="00185C73"/>
    <w:p w14:paraId="75E029EC" w14:textId="2DE33B32" w:rsidR="00185C73" w:rsidRDefault="00185C73">
      <w:r>
        <w:t xml:space="preserve">Use of V-AIS AtoN in confined </w:t>
      </w:r>
      <w:r w:rsidR="00EE6C3F">
        <w:t>waterway</w:t>
      </w:r>
    </w:p>
    <w:p w14:paraId="00217252" w14:textId="43E2FFF0" w:rsidR="00185C73" w:rsidRDefault="00185C73"/>
    <w:p w14:paraId="434338A8" w14:textId="77777777" w:rsidR="00BB0D99" w:rsidRDefault="00BB0D99">
      <w:r>
        <w:t>Scope.</w:t>
      </w:r>
    </w:p>
    <w:p w14:paraId="528BDF01" w14:textId="77777777" w:rsidR="00BB0D99" w:rsidRDefault="00BB0D99"/>
    <w:p w14:paraId="12189DDB" w14:textId="04E14E77" w:rsidR="008B1C65" w:rsidRDefault="00185C73">
      <w:r>
        <w:t>Navigation in narrow channel</w:t>
      </w:r>
      <w:r w:rsidR="00D014AB">
        <w:t xml:space="preserve"> </w:t>
      </w:r>
      <w:r>
        <w:t>where there is less room to manoeuver</w:t>
      </w:r>
      <w:r w:rsidR="00D014AB">
        <w:t xml:space="preserve"> a vessel, such as in pilotage waters,</w:t>
      </w:r>
      <w:r>
        <w:t xml:space="preserve"> requires the most accurate navigational marks for safety of navigation. Mariners have started </w:t>
      </w:r>
      <w:r w:rsidR="004979F5">
        <w:t>incorporating the</w:t>
      </w:r>
      <w:r>
        <w:t xml:space="preserve"> use </w:t>
      </w:r>
      <w:r w:rsidR="00D014AB">
        <w:t xml:space="preserve">of </w:t>
      </w:r>
      <w:r>
        <w:t>virtual AtoN</w:t>
      </w:r>
      <w:r w:rsidR="00D014AB">
        <w:t>s</w:t>
      </w:r>
      <w:r>
        <w:t xml:space="preserve"> on radar, when such </w:t>
      </w:r>
      <w:r w:rsidR="004979F5">
        <w:t xml:space="preserve">AIS </w:t>
      </w:r>
      <w:r>
        <w:t>interface is available, as a mean</w:t>
      </w:r>
      <w:r w:rsidR="00D014AB">
        <w:t>s</w:t>
      </w:r>
      <w:r>
        <w:t xml:space="preserve"> to supplement their existing navigational means.</w:t>
      </w:r>
    </w:p>
    <w:p w14:paraId="6D5FB53F" w14:textId="77777777" w:rsidR="00D014AB" w:rsidRDefault="00D014AB"/>
    <w:p w14:paraId="18FFF778" w14:textId="7B19EB1A" w:rsidR="008B1C65" w:rsidRDefault="00EB04BA">
      <w:r>
        <w:t xml:space="preserve">Mariners </w:t>
      </w:r>
      <w:r w:rsidR="00D014AB">
        <w:t>see the value in</w:t>
      </w:r>
      <w:r>
        <w:t xml:space="preserve"> the way virtual AIS AtoN highlight and allow for </w:t>
      </w:r>
      <w:r w:rsidR="00D014AB">
        <w:t xml:space="preserve">the </w:t>
      </w:r>
      <w:r>
        <w:t>rapid positive identification</w:t>
      </w:r>
      <w:r w:rsidR="00D014AB">
        <w:t xml:space="preserve"> of</w:t>
      </w:r>
      <w:r>
        <w:t xml:space="preserve"> some natural or artificial navigation</w:t>
      </w:r>
      <w:r w:rsidR="00D014AB">
        <w:t>al</w:t>
      </w:r>
      <w:r>
        <w:t xml:space="preserve"> features</w:t>
      </w:r>
      <w:r w:rsidR="00D014AB">
        <w:t>.</w:t>
      </w:r>
      <w:r>
        <w:t xml:space="preserve"> </w:t>
      </w:r>
      <w:r w:rsidR="00D014AB">
        <w:t xml:space="preserve">This is </w:t>
      </w:r>
      <w:r>
        <w:t xml:space="preserve">especially </w:t>
      </w:r>
      <w:r w:rsidR="00D014AB">
        <w:t xml:space="preserve">beneficial </w:t>
      </w:r>
      <w:r>
        <w:t>during weather, ice</w:t>
      </w:r>
      <w:r w:rsidR="00D014AB">
        <w:t>,</w:t>
      </w:r>
      <w:r>
        <w:t xml:space="preserve"> and </w:t>
      </w:r>
      <w:r w:rsidR="00D014AB">
        <w:t>situations with</w:t>
      </w:r>
      <w:r>
        <w:t xml:space="preserve"> traffic radar cluttering. Racons continue to be an essential element </w:t>
      </w:r>
      <w:r w:rsidR="00A92CBD">
        <w:t xml:space="preserve">and should be the primary choice </w:t>
      </w:r>
      <w:r w:rsidR="00D014AB">
        <w:t>as they are</w:t>
      </w:r>
      <w:r>
        <w:t xml:space="preserve"> isolated from any GNSS induced </w:t>
      </w:r>
      <w:r w:rsidRPr="00F65436">
        <w:rPr>
          <w:strike/>
        </w:rPr>
        <w:t>errors but resources m</w:t>
      </w:r>
      <w:r w:rsidR="00D014AB" w:rsidRPr="00F65436">
        <w:rPr>
          <w:strike/>
        </w:rPr>
        <w:t>ay limit</w:t>
      </w:r>
      <w:r w:rsidRPr="00F65436">
        <w:rPr>
          <w:strike/>
        </w:rPr>
        <w:t xml:space="preserve"> their </w:t>
      </w:r>
      <w:commentRangeStart w:id="206"/>
      <w:r w:rsidRPr="00F65436">
        <w:rPr>
          <w:strike/>
        </w:rPr>
        <w:t>deployment</w:t>
      </w:r>
      <w:commentRangeEnd w:id="206"/>
      <w:r w:rsidR="00F65436">
        <w:rPr>
          <w:rStyle w:val="Merknadsreferanse"/>
        </w:rPr>
        <w:commentReference w:id="206"/>
      </w:r>
      <w:r>
        <w:t xml:space="preserve">. </w:t>
      </w:r>
      <w:r w:rsidR="008B1C65">
        <w:t xml:space="preserve"> </w:t>
      </w:r>
    </w:p>
    <w:p w14:paraId="5DF0B0E0" w14:textId="77777777" w:rsidR="008B1C65" w:rsidRDefault="008B1C65"/>
    <w:p w14:paraId="2D90F99F" w14:textId="65550A9B" w:rsidR="00A92CBD" w:rsidRDefault="00185C73">
      <w:r>
        <w:t>There ha</w:t>
      </w:r>
      <w:r w:rsidR="00D014AB">
        <w:t>ve</w:t>
      </w:r>
      <w:r>
        <w:t xml:space="preserve"> been report</w:t>
      </w:r>
      <w:r w:rsidR="00D014AB">
        <w:t>s</w:t>
      </w:r>
      <w:r>
        <w:t xml:space="preserve"> </w:t>
      </w:r>
      <w:r w:rsidR="00B366CF">
        <w:t>of virtual AIS symbol</w:t>
      </w:r>
      <w:r w:rsidR="00D014AB">
        <w:t>s</w:t>
      </w:r>
      <w:r w:rsidR="00B366CF">
        <w:t xml:space="preserve"> appearing offset from where they were </w:t>
      </w:r>
      <w:r w:rsidR="00D014AB">
        <w:t>expected to appear</w:t>
      </w:r>
      <w:r w:rsidR="00B366CF">
        <w:t xml:space="preserve"> on the radar. This is usually represented </w:t>
      </w:r>
      <w:r w:rsidR="00D014AB">
        <w:t>by</w:t>
      </w:r>
      <w:r w:rsidR="00B366CF">
        <w:t xml:space="preserve"> a mismatch between a definite radar echo, such as a</w:t>
      </w:r>
      <w:r>
        <w:t xml:space="preserve"> </w:t>
      </w:r>
      <w:r w:rsidR="00B366CF">
        <w:t>fixed AtoN pillar, and the cross lines centered o</w:t>
      </w:r>
      <w:r w:rsidR="00D014AB">
        <w:t>n</w:t>
      </w:r>
      <w:r w:rsidR="00B366CF">
        <w:t xml:space="preserve"> the virtual AIS AtoN symbol.</w:t>
      </w:r>
      <w:r w:rsidR="00B516CF">
        <w:t xml:space="preserve"> </w:t>
      </w:r>
      <w:r w:rsidR="00A92CBD">
        <w:t xml:space="preserve">An important factor to consider with AIS interfaced on a radar, is the AIS positional process. The virtual AIS AtoN position displayed on the radar PPI is based on the calculation that is made between the virtual AIS AtoN broadcasted position and the ship’s actual GNSS position through the process of Latitude/Longitude being converted to bearing/distance. Any error with the GNSS position, for example an error caused by time lag, will directly impact where the virtual AIS AtoN symbol will appear on the radar. This may mislead mariners into thinking that the virtual AIS AtoN broadcasted position is faulty which is most likely not the </w:t>
      </w:r>
      <w:commentRangeStart w:id="207"/>
      <w:r w:rsidR="00A92CBD">
        <w:t>case</w:t>
      </w:r>
      <w:commentRangeEnd w:id="207"/>
      <w:r w:rsidR="00AA700F">
        <w:rPr>
          <w:rStyle w:val="Merknadsreferanse"/>
        </w:rPr>
        <w:commentReference w:id="207"/>
      </w:r>
      <w:r w:rsidR="00A92CBD">
        <w:t>.</w:t>
      </w:r>
    </w:p>
    <w:p w14:paraId="20DE026A" w14:textId="77777777" w:rsidR="00A92CBD" w:rsidRDefault="00A92CBD"/>
    <w:p w14:paraId="74854DAE" w14:textId="714C6A52" w:rsidR="00B366CF" w:rsidRDefault="00B366CF">
      <w:r>
        <w:t xml:space="preserve">Once the AIS AtoN provider has validated that the virtual AIS AtoN broadcast is adequate and contains no errors, some assumptions can be made regarding the possible causes of </w:t>
      </w:r>
      <w:r w:rsidR="00EB073A">
        <w:t>shipborne</w:t>
      </w:r>
      <w:r w:rsidR="00D014AB">
        <w:t>-</w:t>
      </w:r>
      <w:r w:rsidR="00EB073A">
        <w:t xml:space="preserve">related </w:t>
      </w:r>
      <w:r>
        <w:t>error</w:t>
      </w:r>
      <w:r w:rsidR="00D014AB">
        <w:t>s</w:t>
      </w:r>
      <w:r>
        <w:t>.</w:t>
      </w:r>
      <w:r w:rsidR="004979F5">
        <w:t xml:space="preserve"> The ITU standard allows for accuracy in the magnitude of 20cm.</w:t>
      </w:r>
      <w:r w:rsidR="00B516CF">
        <w:t xml:space="preserve"> </w:t>
      </w:r>
      <w:r>
        <w:t xml:space="preserve"> This is an important process in order to help t</w:t>
      </w:r>
      <w:r w:rsidR="00B62899">
        <w:t xml:space="preserve">he user build confidence in the </w:t>
      </w:r>
      <w:r w:rsidR="00B62899" w:rsidRPr="00B62899">
        <w:rPr>
          <w:strike/>
        </w:rPr>
        <w:t>new</w:t>
      </w:r>
      <w:r>
        <w:t xml:space="preserve"> service.</w:t>
      </w:r>
    </w:p>
    <w:p w14:paraId="5D3DFC11" w14:textId="081196D0" w:rsidR="00B366CF" w:rsidRDefault="00B366CF"/>
    <w:p w14:paraId="25D369A1" w14:textId="2C13CBAE" w:rsidR="00B366CF" w:rsidRDefault="00B366CF">
      <w:r>
        <w:t>The potential source</w:t>
      </w:r>
      <w:r w:rsidR="00D014AB">
        <w:t>s</w:t>
      </w:r>
      <w:r>
        <w:t xml:space="preserve"> of errors can be classified in three categories:</w:t>
      </w:r>
    </w:p>
    <w:p w14:paraId="63138AC4" w14:textId="466B5CCB" w:rsidR="00B366CF" w:rsidRDefault="00B366CF"/>
    <w:p w14:paraId="1FD3ADB1" w14:textId="40941732" w:rsidR="00B366CF" w:rsidRDefault="00B366CF" w:rsidP="00721E5F">
      <w:pPr>
        <w:pStyle w:val="Listeavsnitt"/>
        <w:numPr>
          <w:ilvl w:val="0"/>
          <w:numId w:val="16"/>
        </w:numPr>
      </w:pPr>
      <w:r>
        <w:t>Limitation</w:t>
      </w:r>
      <w:r w:rsidR="00721E5F">
        <w:t>s</w:t>
      </w:r>
      <w:r>
        <w:t xml:space="preserve"> of the GNSS</w:t>
      </w:r>
      <w:r w:rsidR="00B62ED9">
        <w:t xml:space="preserve"> interfacing with the radar system:</w:t>
      </w:r>
    </w:p>
    <w:p w14:paraId="64E59728" w14:textId="33503EBB" w:rsidR="00B62ED9" w:rsidRDefault="00B62ED9"/>
    <w:p w14:paraId="2883512B" w14:textId="7AC2BBFB" w:rsidR="00B62ED9" w:rsidRDefault="00B62ED9" w:rsidP="00B62ED9">
      <w:pPr>
        <w:pStyle w:val="Listeavsnitt"/>
        <w:numPr>
          <w:ilvl w:val="0"/>
          <w:numId w:val="15"/>
        </w:numPr>
      </w:pPr>
      <w:r>
        <w:t>Time delayed error (smoothing update too long, processing, etc.).</w:t>
      </w:r>
    </w:p>
    <w:p w14:paraId="63BD5F04" w14:textId="62350EA2" w:rsidR="00B62ED9" w:rsidRDefault="00B62ED9" w:rsidP="00B62ED9">
      <w:pPr>
        <w:pStyle w:val="Listeavsnitt"/>
        <w:numPr>
          <w:ilvl w:val="0"/>
          <w:numId w:val="15"/>
        </w:numPr>
      </w:pPr>
      <w:r>
        <w:t xml:space="preserve">Quality of the equipment and/or wrong settings </w:t>
      </w:r>
      <w:commentRangeStart w:id="208"/>
      <w:r>
        <w:t>(</w:t>
      </w:r>
      <w:r w:rsidR="007D5EDF">
        <w:t xml:space="preserve">geographic </w:t>
      </w:r>
      <w:commentRangeEnd w:id="208"/>
      <w:r w:rsidR="007D5EDF">
        <w:rPr>
          <w:rStyle w:val="Merknadsreferanse"/>
        </w:rPr>
        <w:commentReference w:id="208"/>
      </w:r>
      <w:r>
        <w:t>datum, lack of upgrade in the firmware, non-supported model, etc.).</w:t>
      </w:r>
    </w:p>
    <w:p w14:paraId="77E1FA35" w14:textId="157EB82C" w:rsidR="00B62ED9" w:rsidRDefault="00B62ED9" w:rsidP="00B62ED9"/>
    <w:p w14:paraId="396C3B5D" w14:textId="582E7880" w:rsidR="00B62ED9" w:rsidRDefault="00B62ED9" w:rsidP="00721E5F">
      <w:pPr>
        <w:pStyle w:val="Listeavsnitt"/>
        <w:numPr>
          <w:ilvl w:val="0"/>
          <w:numId w:val="16"/>
        </w:numPr>
      </w:pPr>
      <w:r>
        <w:t>Limitation</w:t>
      </w:r>
      <w:r w:rsidR="00721E5F">
        <w:t>s</w:t>
      </w:r>
      <w:r>
        <w:t xml:space="preserve"> of the shipborne navigational system:</w:t>
      </w:r>
    </w:p>
    <w:p w14:paraId="327067FA" w14:textId="6C5B4E5A" w:rsidR="00B62ED9" w:rsidRDefault="00B62ED9" w:rsidP="00B62ED9"/>
    <w:p w14:paraId="05D9B7A1" w14:textId="57392364" w:rsidR="00B62ED9" w:rsidRDefault="00B62ED9" w:rsidP="00B62ED9">
      <w:pPr>
        <w:pStyle w:val="Listeavsnitt"/>
        <w:numPr>
          <w:ilvl w:val="0"/>
          <w:numId w:val="15"/>
        </w:numPr>
      </w:pPr>
      <w:r>
        <w:t>Equipment truncating or rounding the precise coordinate being broadcasted.</w:t>
      </w:r>
    </w:p>
    <w:p w14:paraId="0728299D" w14:textId="7BC726BF" w:rsidR="00B62ED9" w:rsidRDefault="004979F5" w:rsidP="00B62ED9">
      <w:pPr>
        <w:pStyle w:val="Listeavsnitt"/>
        <w:numPr>
          <w:ilvl w:val="0"/>
          <w:numId w:val="15"/>
        </w:numPr>
      </w:pPr>
      <w:r>
        <w:t>Small s</w:t>
      </w:r>
      <w:r w:rsidR="00B62ED9">
        <w:t xml:space="preserve">cale in use </w:t>
      </w:r>
      <w:r w:rsidR="00721E5F">
        <w:t>causes</w:t>
      </w:r>
      <w:r w:rsidR="00B62ED9">
        <w:t xml:space="preserve"> distance </w:t>
      </w:r>
      <w:r w:rsidR="00721E5F">
        <w:t>and bearing errors that degrade</w:t>
      </w:r>
      <w:r w:rsidR="00B62ED9">
        <w:t xml:space="preserve"> the accuracy of the </w:t>
      </w:r>
      <w:r w:rsidR="00721E5F">
        <w:t xml:space="preserve">comparative </w:t>
      </w:r>
      <w:r w:rsidR="00B62ED9">
        <w:t>radar target.</w:t>
      </w:r>
    </w:p>
    <w:p w14:paraId="4359B5AD" w14:textId="61910D97" w:rsidR="00B62ED9" w:rsidRDefault="00B62ED9" w:rsidP="00B62ED9">
      <w:pPr>
        <w:pStyle w:val="Listeavsnitt"/>
        <w:numPr>
          <w:ilvl w:val="0"/>
          <w:numId w:val="15"/>
        </w:numPr>
      </w:pPr>
      <w:r>
        <w:t>Gyrocompass error</w:t>
      </w:r>
      <w:r w:rsidR="00721E5F">
        <w:t>s</w:t>
      </w:r>
      <w:r>
        <w:t xml:space="preserve"> </w:t>
      </w:r>
      <w:r w:rsidR="00721E5F">
        <w:t>lead to</w:t>
      </w:r>
      <w:r>
        <w:t xml:space="preserve"> </w:t>
      </w:r>
      <w:r w:rsidR="00721E5F">
        <w:t>bearing errors for the comparative</w:t>
      </w:r>
      <w:r>
        <w:t xml:space="preserve"> radar target.</w:t>
      </w:r>
    </w:p>
    <w:p w14:paraId="6192A47C" w14:textId="48607385" w:rsidR="002D760C" w:rsidRDefault="00B62ED9" w:rsidP="00B62ED9">
      <w:pPr>
        <w:pStyle w:val="Listeavsnitt"/>
        <w:numPr>
          <w:ilvl w:val="0"/>
          <w:numId w:val="15"/>
        </w:numPr>
      </w:pPr>
      <w:r>
        <w:t xml:space="preserve">Physical </w:t>
      </w:r>
      <w:r w:rsidR="00721E5F">
        <w:t>position</w:t>
      </w:r>
      <w:r>
        <w:t xml:space="preserve"> of the vessel in relation to the radar target</w:t>
      </w:r>
      <w:r w:rsidR="008B215F">
        <w:t xml:space="preserve">. </w:t>
      </w:r>
      <w:r w:rsidR="008B215F" w:rsidRPr="00EB0049">
        <w:rPr>
          <w:strike/>
        </w:rPr>
        <w:t>There is some d</w:t>
      </w:r>
      <w:r w:rsidRPr="00EB0049">
        <w:rPr>
          <w:strike/>
        </w:rPr>
        <w:t xml:space="preserve">istortion </w:t>
      </w:r>
      <w:r w:rsidR="008B215F" w:rsidRPr="00EB0049">
        <w:rPr>
          <w:strike/>
        </w:rPr>
        <w:t xml:space="preserve">in bearing </w:t>
      </w:r>
      <w:r w:rsidR="002D760C" w:rsidRPr="00EB0049">
        <w:rPr>
          <w:strike/>
        </w:rPr>
        <w:t>when targets are ahead or behind the vessel</w:t>
      </w:r>
      <w:r w:rsidR="008B215F" w:rsidRPr="00EB0049">
        <w:rPr>
          <w:strike/>
        </w:rPr>
        <w:t xml:space="preserve"> and distortion in distance when targets are </w:t>
      </w:r>
      <w:commentRangeStart w:id="209"/>
      <w:r w:rsidR="008B215F" w:rsidRPr="00EB0049">
        <w:rPr>
          <w:strike/>
        </w:rPr>
        <w:t>abeam</w:t>
      </w:r>
      <w:commentRangeEnd w:id="209"/>
      <w:r w:rsidR="00EB0049">
        <w:rPr>
          <w:rStyle w:val="Merknadsreferanse"/>
        </w:rPr>
        <w:commentReference w:id="209"/>
      </w:r>
      <w:r w:rsidR="002D760C" w:rsidRPr="00EB0049">
        <w:rPr>
          <w:strike/>
        </w:rPr>
        <w:t>.</w:t>
      </w:r>
    </w:p>
    <w:p w14:paraId="6A5AD2B3" w14:textId="77777777" w:rsidR="002D760C" w:rsidRDefault="002D760C" w:rsidP="002D760C"/>
    <w:p w14:paraId="1D2A1E6C" w14:textId="77777777" w:rsidR="00EB0049" w:rsidRDefault="002D760C" w:rsidP="00721E5F">
      <w:pPr>
        <w:pStyle w:val="Listeavsnitt"/>
        <w:numPr>
          <w:ilvl w:val="0"/>
          <w:numId w:val="16"/>
        </w:numPr>
      </w:pPr>
      <w:r>
        <w:t>Antenna offset:</w:t>
      </w:r>
      <w:r w:rsidR="00721E5F">
        <w:t xml:space="preserve"> </w:t>
      </w:r>
    </w:p>
    <w:p w14:paraId="057B2E99" w14:textId="04FE3E40" w:rsidR="002D760C" w:rsidRDefault="00B516CF" w:rsidP="00EB0049">
      <w:pPr>
        <w:pStyle w:val="Listeavsnitt"/>
        <w:numPr>
          <w:ilvl w:val="0"/>
          <w:numId w:val="15"/>
        </w:numPr>
      </w:pPr>
      <w:r>
        <w:t>GNSS antenna and/or radar antenna location on the ship are not related precisely to the Consistent Common Reference Point (CCRP) of the ship, usually the conning position.</w:t>
      </w:r>
    </w:p>
    <w:p w14:paraId="28A6D3F3" w14:textId="4B818A36" w:rsidR="00EB0049" w:rsidRDefault="00EB0049" w:rsidP="00EB0049">
      <w:pPr>
        <w:ind w:left="360"/>
      </w:pPr>
    </w:p>
    <w:p w14:paraId="1F97893A" w14:textId="314C9D7E" w:rsidR="00EB073A" w:rsidRDefault="00EB073A" w:rsidP="00EB073A"/>
    <w:p w14:paraId="6342CAAE" w14:textId="21AA8E96" w:rsidR="00EB073A" w:rsidRDefault="00EB073A" w:rsidP="00EB073A">
      <w:r>
        <w:t>Authorities are encouraged to warn their users about these potential position offset situations. Some of the solution</w:t>
      </w:r>
      <w:r w:rsidR="00721E5F">
        <w:t>s</w:t>
      </w:r>
      <w:r>
        <w:t xml:space="preserve"> and guidance </w:t>
      </w:r>
      <w:r w:rsidR="00721E5F">
        <w:t>proposed to manage</w:t>
      </w:r>
      <w:r w:rsidR="002F28C0">
        <w:t xml:space="preserve"> these </w:t>
      </w:r>
      <w:r w:rsidR="00721E5F">
        <w:t>issues</w:t>
      </w:r>
      <w:r w:rsidR="002F28C0">
        <w:t xml:space="preserve"> are listed below:</w:t>
      </w:r>
    </w:p>
    <w:p w14:paraId="7272393C" w14:textId="3577F26D" w:rsidR="002F28C0" w:rsidRDefault="002F28C0" w:rsidP="00EB073A"/>
    <w:p w14:paraId="559C00DC" w14:textId="35AB9911" w:rsidR="002F28C0" w:rsidRDefault="002F28C0" w:rsidP="002F28C0">
      <w:pPr>
        <w:pStyle w:val="Listeavsnitt"/>
        <w:numPr>
          <w:ilvl w:val="0"/>
          <w:numId w:val="15"/>
        </w:numPr>
      </w:pPr>
      <w:r>
        <w:t>User</w:t>
      </w:r>
      <w:r w:rsidR="00721E5F">
        <w:t>s</w:t>
      </w:r>
      <w:r>
        <w:t xml:space="preserve"> may validate if the displayed virtual AIS position in the information box of the radar is identical to the advertise</w:t>
      </w:r>
      <w:r w:rsidR="00695F8F">
        <w:t>d</w:t>
      </w:r>
      <w:r>
        <w:t xml:space="preserve"> one in the MSI or official publication. Validating the </w:t>
      </w:r>
      <w:r w:rsidR="004979F5">
        <w:t>location and the associated information of the AIS AtoN symbol</w:t>
      </w:r>
      <w:r>
        <w:t xml:space="preserve"> on other display system such as ECDIS, ECS, PPU, etc. can </w:t>
      </w:r>
      <w:r w:rsidR="004C5C06">
        <w:t>also provide meaningful information</w:t>
      </w:r>
      <w:r>
        <w:t>.</w:t>
      </w:r>
    </w:p>
    <w:p w14:paraId="4BB5E342" w14:textId="0220B0B2" w:rsidR="002F28C0" w:rsidRDefault="002F28C0" w:rsidP="002F28C0">
      <w:pPr>
        <w:pStyle w:val="Listeavsnitt"/>
        <w:numPr>
          <w:ilvl w:val="0"/>
          <w:numId w:val="15"/>
        </w:numPr>
      </w:pPr>
      <w:r>
        <w:t>Use</w:t>
      </w:r>
      <w:r w:rsidR="004C5C06">
        <w:t>r</w:t>
      </w:r>
      <w:r w:rsidR="00721E5F">
        <w:t>s</w:t>
      </w:r>
      <w:r>
        <w:t xml:space="preserve"> may use the Target Tracking (TT) tool of the radar and place it directly on the AIS AtoN to validate that the TT coordinate</w:t>
      </w:r>
      <w:r w:rsidR="00721E5F">
        <w:t>s displayed match</w:t>
      </w:r>
      <w:r>
        <w:t xml:space="preserve"> </w:t>
      </w:r>
      <w:r w:rsidR="00721E5F">
        <w:t>those</w:t>
      </w:r>
      <w:r>
        <w:t xml:space="preserve"> advertised </w:t>
      </w:r>
      <w:r w:rsidR="00721E5F">
        <w:t>for the virtual AIS AtoN</w:t>
      </w:r>
      <w:r>
        <w:t>.</w:t>
      </w:r>
      <w:r w:rsidR="00695F8F">
        <w:t xml:space="preserve"> </w:t>
      </w:r>
      <w:r w:rsidR="003F0981">
        <w:t>The use of largest possible radar scale is recommended in order to get the best TT accuracy.</w:t>
      </w:r>
    </w:p>
    <w:p w14:paraId="5440E1E0" w14:textId="38155071" w:rsidR="002F28C0" w:rsidRDefault="00952989" w:rsidP="002F28C0">
      <w:pPr>
        <w:pStyle w:val="Listeavsnitt"/>
        <w:numPr>
          <w:ilvl w:val="0"/>
          <w:numId w:val="15"/>
        </w:numPr>
      </w:pPr>
      <w:r>
        <w:t xml:space="preserve">Some authorities have started providing </w:t>
      </w:r>
      <w:r w:rsidR="00AF0B16">
        <w:t xml:space="preserve">synthetic and/or virtual AIS AtoN schematic </w:t>
      </w:r>
      <w:r w:rsidR="00721E5F">
        <w:t>reference point</w:t>
      </w:r>
      <w:r w:rsidR="00AF0B16">
        <w:t xml:space="preserve"> pattern</w:t>
      </w:r>
      <w:r w:rsidR="00721E5F">
        <w:t>s</w:t>
      </w:r>
      <w:r w:rsidR="00AF0B16">
        <w:t xml:space="preserve"> associated </w:t>
      </w:r>
      <w:r w:rsidR="00721E5F">
        <w:t>with well-</w:t>
      </w:r>
      <w:r w:rsidR="00AF0B16">
        <w:t xml:space="preserve">defined navigational marks to assist mariners in assessing the magnitude of the position offset. Some </w:t>
      </w:r>
      <w:r w:rsidR="00721E5F">
        <w:t xml:space="preserve">radar </w:t>
      </w:r>
      <w:r w:rsidR="00AF0B16">
        <w:t>tool</w:t>
      </w:r>
      <w:r w:rsidR="00721E5F">
        <w:t>s,</w:t>
      </w:r>
      <w:r w:rsidR="00AF0B16">
        <w:t xml:space="preserve"> such as</w:t>
      </w:r>
      <w:r w:rsidR="004C5C06">
        <w:t xml:space="preserve"> the</w:t>
      </w:r>
      <w:r w:rsidR="00AF0B16">
        <w:t xml:space="preserve"> EBL and VRM</w:t>
      </w:r>
      <w:r w:rsidR="00721E5F">
        <w:t>,</w:t>
      </w:r>
      <w:r w:rsidR="00AF0B16">
        <w:t xml:space="preserve"> can be used to </w:t>
      </w:r>
      <w:r w:rsidR="00721E5F">
        <w:t>validate</w:t>
      </w:r>
      <w:r w:rsidR="00AF0B16">
        <w:t xml:space="preserve"> </w:t>
      </w:r>
      <w:r w:rsidR="00721E5F">
        <w:t>that the</w:t>
      </w:r>
      <w:r w:rsidR="00AF0B16">
        <w:t xml:space="preserve"> displayed information is identical to that provided on the schematic reference point </w:t>
      </w:r>
      <w:r w:rsidR="00721E5F">
        <w:t>diagram</w:t>
      </w:r>
      <w:r w:rsidR="00AF0B16">
        <w:t xml:space="preserve">. </w:t>
      </w:r>
    </w:p>
    <w:sectPr w:rsidR="002F28C0">
      <w:pgSz w:w="11910" w:h="16840"/>
      <w:pgMar w:top="920" w:right="380" w:bottom="1140" w:left="760" w:header="467" w:footer="94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Merrill, David CIV" w:date="2018-10-24T04:24:00Z" w:initials="MDC">
    <w:p w14:paraId="3F230F1F" w14:textId="77777777" w:rsidR="00BB0D99" w:rsidRDefault="00BB0D99">
      <w:pPr>
        <w:pStyle w:val="Merknadstekst"/>
      </w:pPr>
      <w:r>
        <w:rPr>
          <w:rStyle w:val="Merknadsreferanse"/>
        </w:rPr>
        <w:annotationRef/>
      </w:r>
      <w:r>
        <w:t>Crosswalk terminology with NAVGUIDE/Dictionary</w:t>
      </w:r>
    </w:p>
  </w:comment>
  <w:comment w:id="6" w:author="Merrill, David CIV" w:date="2018-10-24T04:27:00Z" w:initials="MDC">
    <w:p w14:paraId="3F07F8D8" w14:textId="77777777" w:rsidR="00BB0D99" w:rsidRDefault="00BB0D99">
      <w:pPr>
        <w:pStyle w:val="Merknadstekst"/>
      </w:pPr>
      <w:r>
        <w:rPr>
          <w:rStyle w:val="Merknadsreferanse"/>
        </w:rPr>
        <w:annotationRef/>
      </w:r>
      <w:r>
        <w:t>Consider adding examples.</w:t>
      </w:r>
    </w:p>
  </w:comment>
  <w:comment w:id="12" w:author="Jacques, Yves" w:date="2019-03-20T14:33:00Z" w:initials="JY">
    <w:p w14:paraId="16FCE7E6" w14:textId="0B32C492" w:rsidR="00BB0D99" w:rsidRDefault="00BB0D99">
      <w:pPr>
        <w:pStyle w:val="Merknadstekst"/>
      </w:pPr>
      <w:r>
        <w:rPr>
          <w:rStyle w:val="Merknadsreferanse"/>
        </w:rPr>
        <w:annotationRef/>
      </w:r>
      <w:r>
        <w:t>Consistency with IMO/IEC terms</w:t>
      </w:r>
    </w:p>
  </w:comment>
  <w:comment w:id="13" w:author="Merrill, David CIV" w:date="2018-10-24T05:24:00Z" w:initials="MDC">
    <w:p w14:paraId="2F299096" w14:textId="1D6E928F" w:rsidR="00BB0D99" w:rsidRDefault="00BB0D99">
      <w:pPr>
        <w:pStyle w:val="Merknadstekst"/>
      </w:pPr>
      <w:r>
        <w:rPr>
          <w:rStyle w:val="Merknadsreferanse"/>
        </w:rPr>
        <w:annotationRef/>
      </w:r>
      <w:r>
        <w:t xml:space="preserve">Possible note. “Role of the National Authorities to inform ECS manufacturers of new technologies.” </w:t>
      </w:r>
    </w:p>
  </w:comment>
  <w:comment w:id="16" w:author="Jacques, Yves" w:date="2019-03-20T14:37:00Z" w:initials="JY">
    <w:p w14:paraId="41CED688" w14:textId="03FBCADD" w:rsidR="00BB0D99" w:rsidRDefault="00BB0D99">
      <w:pPr>
        <w:pStyle w:val="Merknadstekst"/>
      </w:pPr>
      <w:r>
        <w:rPr>
          <w:rStyle w:val="Merknadsreferanse"/>
        </w:rPr>
        <w:annotationRef/>
      </w:r>
      <w:r>
        <w:t>Add more details</w:t>
      </w:r>
    </w:p>
  </w:comment>
  <w:comment w:id="17" w:author="Jacques, Yves" w:date="2019-03-20T14:37:00Z" w:initials="JY">
    <w:p w14:paraId="27F893E6" w14:textId="064E9B7A" w:rsidR="00BB0D99" w:rsidRDefault="00BB0D99">
      <w:pPr>
        <w:pStyle w:val="Merknadstekst"/>
      </w:pPr>
      <w:r>
        <w:rPr>
          <w:rStyle w:val="Merknadsreferanse"/>
        </w:rPr>
        <w:annotationRef/>
      </w:r>
    </w:p>
  </w:comment>
  <w:comment w:id="18" w:author="Y Jacques" w:date="2019-04-02T06:49:00Z" w:initials="YJ">
    <w:p w14:paraId="73A9D313" w14:textId="68EF9480" w:rsidR="00BB0D99" w:rsidRDefault="00BB0D99">
      <w:pPr>
        <w:pStyle w:val="Merknadstekst"/>
      </w:pPr>
      <w:r>
        <w:rPr>
          <w:rStyle w:val="Merknadsreferanse"/>
        </w:rPr>
        <w:annotationRef/>
      </w:r>
      <w:r>
        <w:t>Provide more details.</w:t>
      </w:r>
    </w:p>
  </w:comment>
  <w:comment w:id="20" w:author="Jacques, Yves" w:date="2019-03-20T14:51:00Z" w:initials="JY">
    <w:p w14:paraId="0955247A" w14:textId="5870FC21" w:rsidR="00BB0D99" w:rsidRDefault="00BB0D99">
      <w:pPr>
        <w:pStyle w:val="Merknadstekst"/>
      </w:pPr>
      <w:r>
        <w:rPr>
          <w:rStyle w:val="Merknadsreferanse"/>
        </w:rPr>
        <w:annotationRef/>
      </w:r>
      <w:r>
        <w:t>Put more into context</w:t>
      </w:r>
    </w:p>
  </w:comment>
  <w:comment w:id="21" w:author="Y Jacques" w:date="2019-04-02T08:11:00Z" w:initials="YJ">
    <w:p w14:paraId="7DB8E4DB" w14:textId="0FD24DCC" w:rsidR="00BB0D99" w:rsidRDefault="00BB0D99">
      <w:pPr>
        <w:pStyle w:val="Merknadstekst"/>
      </w:pPr>
      <w:r>
        <w:rPr>
          <w:rStyle w:val="Merknadsreferanse"/>
        </w:rPr>
        <w:annotationRef/>
      </w:r>
      <w:r>
        <w:t>Added this line to clarify that virtual is not to be used for a Mobile object or MAtoN.</w:t>
      </w:r>
    </w:p>
  </w:comment>
  <w:comment w:id="30" w:author="Jacques, Yves" w:date="2019-03-20T14:59:00Z" w:initials="JY">
    <w:p w14:paraId="233924FC" w14:textId="67371836" w:rsidR="00BB0D99" w:rsidRDefault="00BB0D99">
      <w:pPr>
        <w:pStyle w:val="Merknadstekst"/>
      </w:pPr>
      <w:r>
        <w:rPr>
          <w:rStyle w:val="Merknadsreferanse"/>
        </w:rPr>
        <w:annotationRef/>
      </w:r>
      <w:r>
        <w:t>Put more into context</w:t>
      </w:r>
    </w:p>
  </w:comment>
  <w:comment w:id="33" w:author="Y Jacques" w:date="2019-04-02T08:36:00Z" w:initials="YJ">
    <w:p w14:paraId="68632C9F" w14:textId="6B8F5E54" w:rsidR="00BB0D99" w:rsidRDefault="00BB0D99">
      <w:pPr>
        <w:pStyle w:val="Merknadstekst"/>
      </w:pPr>
      <w:r>
        <w:rPr>
          <w:rStyle w:val="Merknadsreferanse"/>
        </w:rPr>
        <w:annotationRef/>
      </w:r>
      <w:r>
        <w:t>Want to avoid using virtual for MAtoN.</w:t>
      </w:r>
    </w:p>
  </w:comment>
  <w:comment w:id="34" w:author="Jacques, Yves" w:date="2019-03-20T15:04:00Z" w:initials="JY">
    <w:p w14:paraId="392F9360" w14:textId="552641C5" w:rsidR="00BB0D99" w:rsidRDefault="00BB0D99">
      <w:pPr>
        <w:pStyle w:val="Merknadstekst"/>
      </w:pPr>
      <w:r>
        <w:rPr>
          <w:rStyle w:val="Merknadsreferanse"/>
        </w:rPr>
        <w:annotationRef/>
      </w:r>
      <w:r>
        <w:t>Need further discussions. One condition for dynamic is that it should have frequent position update from report or else.</w:t>
      </w:r>
    </w:p>
  </w:comment>
  <w:comment w:id="39" w:author="Merrill, David CIV" w:date="2018-10-24T09:17:00Z" w:initials="MDC">
    <w:p w14:paraId="4B8E04AC" w14:textId="43F11F49" w:rsidR="00BB0D99" w:rsidRDefault="00BB0D99">
      <w:pPr>
        <w:pStyle w:val="Merknadstekst"/>
      </w:pPr>
      <w:r>
        <w:rPr>
          <w:rStyle w:val="Merknadsreferanse"/>
        </w:rPr>
        <w:annotationRef/>
      </w:r>
      <w:r>
        <w:t>More details should be coming in the future ASM.</w:t>
      </w:r>
    </w:p>
  </w:comment>
  <w:comment w:id="40" w:author="Y Jacques" w:date="2019-04-02T08:49:00Z" w:initials="YJ">
    <w:p w14:paraId="1FA01397" w14:textId="68EB71B5" w:rsidR="00BB0D99" w:rsidRDefault="00BB0D99">
      <w:pPr>
        <w:pStyle w:val="Merknadstekst"/>
      </w:pPr>
      <w:r>
        <w:rPr>
          <w:rStyle w:val="Merknadsreferanse"/>
        </w:rPr>
        <w:annotationRef/>
      </w:r>
      <w:r>
        <w:t>Added an example.</w:t>
      </w:r>
    </w:p>
  </w:comment>
  <w:comment w:id="41" w:author="Jacques, Yves" w:date="2019-03-20T15:06:00Z" w:initials="JY">
    <w:p w14:paraId="3C496C07" w14:textId="3DE9B607" w:rsidR="00BB0D99" w:rsidRDefault="00BB0D99">
      <w:pPr>
        <w:pStyle w:val="Merknadstekst"/>
      </w:pPr>
      <w:r>
        <w:rPr>
          <w:rStyle w:val="Merknadsreferanse"/>
        </w:rPr>
        <w:annotationRef/>
      </w:r>
      <w:r>
        <w:t>To better clarify and avoid adding a Virtual when the physical buoy is still nearby.</w:t>
      </w:r>
    </w:p>
  </w:comment>
  <w:comment w:id="42" w:author="Jacques, Yves" w:date="2019-03-21T10:14:00Z" w:initials="JY">
    <w:p w14:paraId="086E50FF" w14:textId="12D2C97D" w:rsidR="00BB0D99" w:rsidRDefault="00BB0D99">
      <w:pPr>
        <w:pStyle w:val="Merknadstekst"/>
      </w:pPr>
      <w:r>
        <w:rPr>
          <w:rStyle w:val="Merknadsreferanse"/>
        </w:rPr>
        <w:annotationRef/>
      </w:r>
      <w:r>
        <w:t>This is mostly lacking at this time to initiate trials.</w:t>
      </w:r>
    </w:p>
  </w:comment>
  <w:comment w:id="48" w:author="Y Jacques" w:date="2019-04-02T09:00:00Z" w:initials="YJ">
    <w:p w14:paraId="1CE50F3C" w14:textId="27EDDA4F" w:rsidR="00BB0D99" w:rsidRDefault="00BB0D99">
      <w:pPr>
        <w:pStyle w:val="Merknadstekst"/>
      </w:pPr>
      <w:r>
        <w:rPr>
          <w:rStyle w:val="Merknadsreferanse"/>
        </w:rPr>
        <w:annotationRef/>
      </w:r>
      <w:r>
        <w:t>Repetition</w:t>
      </w:r>
    </w:p>
  </w:comment>
  <w:comment w:id="51" w:author="Jacques, Yves" w:date="2019-03-21T10:20:00Z" w:initials="JY">
    <w:p w14:paraId="40DA1C11" w14:textId="0CAA780E" w:rsidR="00BB0D99" w:rsidRDefault="00BB0D99">
      <w:pPr>
        <w:pStyle w:val="Merknadstekst"/>
      </w:pPr>
      <w:r>
        <w:rPr>
          <w:rStyle w:val="Merknadsreferanse"/>
        </w:rPr>
        <w:annotationRef/>
      </w:r>
      <w:r>
        <w:t>Better wording</w:t>
      </w:r>
    </w:p>
  </w:comment>
  <w:comment w:id="60" w:author="Jacques, Yves" w:date="2019-03-21T10:22:00Z" w:initials="JY">
    <w:p w14:paraId="3AF91DA3" w14:textId="4975AE29" w:rsidR="00BB0D99" w:rsidRDefault="00BB0D99">
      <w:pPr>
        <w:pStyle w:val="Merknadstekst"/>
      </w:pPr>
      <w:r>
        <w:rPr>
          <w:rStyle w:val="Merknadsreferanse"/>
        </w:rPr>
        <w:annotationRef/>
      </w:r>
      <w:r>
        <w:t>Consistency in the document</w:t>
      </w:r>
    </w:p>
  </w:comment>
  <w:comment w:id="63" w:author="Y Jacques" w:date="2019-04-02T09:09:00Z" w:initials="YJ">
    <w:p w14:paraId="0BE1CE25" w14:textId="61BB8929" w:rsidR="00BB0D99" w:rsidRDefault="00BB0D99">
      <w:pPr>
        <w:pStyle w:val="Merknadstekst"/>
      </w:pPr>
      <w:r>
        <w:rPr>
          <w:rStyle w:val="Merknadsreferanse"/>
        </w:rPr>
        <w:annotationRef/>
      </w:r>
      <w:r>
        <w:t>Added this element based on experience in Sweden.</w:t>
      </w:r>
    </w:p>
  </w:comment>
  <w:comment w:id="91" w:author="Merrill, David CIV" w:date="2018-10-24T11:10:00Z" w:initials="MDC">
    <w:p w14:paraId="4703C398" w14:textId="77777777" w:rsidR="00BB0D99" w:rsidRDefault="00BB0D99" w:rsidP="00743FC3">
      <w:pPr>
        <w:pStyle w:val="Merknadstekst"/>
      </w:pPr>
      <w:r>
        <w:rPr>
          <w:rStyle w:val="Merknadsreferanse"/>
        </w:rPr>
        <w:annotationRef/>
      </w:r>
      <w:r>
        <w:rPr>
          <w:rStyle w:val="Merknadsreferanse"/>
        </w:rPr>
        <w:annotationRef/>
      </w:r>
      <w:r>
        <w:t>ATON authority providing AIS reference points on conspicuous radar targets to serve as benchmarks</w:t>
      </w:r>
    </w:p>
    <w:p w14:paraId="04AF28DC" w14:textId="4EBF3C9D" w:rsidR="00BB0D99" w:rsidRDefault="00BB0D99">
      <w:pPr>
        <w:pStyle w:val="Merknadstekst"/>
      </w:pPr>
    </w:p>
  </w:comment>
  <w:comment w:id="103" w:author="Y Jacques" w:date="2019-04-02T10:00:00Z" w:initials="YJ">
    <w:p w14:paraId="645EC56D" w14:textId="6609416D" w:rsidR="00BB0D99" w:rsidRDefault="00BB0D99">
      <w:pPr>
        <w:pStyle w:val="Merknadstekst"/>
      </w:pPr>
      <w:r>
        <w:rPr>
          <w:rStyle w:val="Merknadsreferanse"/>
        </w:rPr>
        <w:annotationRef/>
      </w:r>
      <w:r>
        <w:t>Refer it to the new section on confined waterways.</w:t>
      </w:r>
    </w:p>
  </w:comment>
  <w:comment w:id="107" w:author="Y Jacques" w:date="2019-04-02T10:04:00Z" w:initials="YJ">
    <w:p w14:paraId="097972FB" w14:textId="1BCBF754" w:rsidR="00BB0D99" w:rsidRDefault="00BB0D99">
      <w:pPr>
        <w:pStyle w:val="Merknadstekst"/>
      </w:pPr>
      <w:r>
        <w:rPr>
          <w:rStyle w:val="Merknadsreferanse"/>
        </w:rPr>
        <w:annotationRef/>
      </w:r>
      <w:r>
        <w:t>Add for more purpose.</w:t>
      </w:r>
    </w:p>
  </w:comment>
  <w:comment w:id="120" w:author="Merrill, David CIV" w:date="2018-10-24T10:55:00Z" w:initials="MDC">
    <w:p w14:paraId="1A49C5CB" w14:textId="1B35BFCF" w:rsidR="00BB0D99" w:rsidRDefault="00BB0D99">
      <w:pPr>
        <w:pStyle w:val="Merknadstekst"/>
      </w:pPr>
      <w:r>
        <w:rPr>
          <w:rStyle w:val="Merknadsreferanse"/>
        </w:rPr>
        <w:annotationRef/>
      </w:r>
    </w:p>
  </w:comment>
  <w:comment w:id="123" w:author="Y Jacques" w:date="2019-04-02T10:14:00Z" w:initials="YJ">
    <w:p w14:paraId="4080289B" w14:textId="5DB7CAB6" w:rsidR="00BB0D99" w:rsidRDefault="00BB0D99">
      <w:pPr>
        <w:pStyle w:val="Merknadstekst"/>
      </w:pPr>
      <w:r>
        <w:rPr>
          <w:rStyle w:val="Merknadsreferanse"/>
        </w:rPr>
        <w:annotationRef/>
      </w:r>
      <w:r>
        <w:t>More appropriate.</w:t>
      </w:r>
    </w:p>
  </w:comment>
  <w:comment w:id="129" w:author="Y Jacques" w:date="2019-04-02T10:19:00Z" w:initials="YJ">
    <w:p w14:paraId="3C2BA3D7" w14:textId="3C03F0DB" w:rsidR="00BB0D99" w:rsidRDefault="00BB0D99">
      <w:pPr>
        <w:pStyle w:val="Merknadstekst"/>
      </w:pPr>
      <w:r>
        <w:rPr>
          <w:rStyle w:val="Merknadsreferanse"/>
        </w:rPr>
        <w:annotationRef/>
      </w:r>
      <w:r>
        <w:t>Added for clarifty.</w:t>
      </w:r>
    </w:p>
  </w:comment>
  <w:comment w:id="137" w:author="Merrill, David CIV" w:date="2018-10-24T11:22:00Z" w:initials="MDC">
    <w:p w14:paraId="6E0648E6" w14:textId="0345731A" w:rsidR="00BB0D99" w:rsidRDefault="00BB0D99">
      <w:pPr>
        <w:pStyle w:val="Merknadstekst"/>
      </w:pPr>
      <w:r>
        <w:rPr>
          <w:rStyle w:val="Merknadsreferanse"/>
        </w:rPr>
        <w:annotationRef/>
      </w:r>
      <w:r>
        <w:t>Currently not the case.</w:t>
      </w:r>
    </w:p>
  </w:comment>
  <w:comment w:id="144" w:author="Y Jacques" w:date="2019-04-02T10:32:00Z" w:initials="YJ">
    <w:p w14:paraId="719699F1" w14:textId="4A0F989E" w:rsidR="00BB0D99" w:rsidRDefault="00BB0D99">
      <w:pPr>
        <w:pStyle w:val="Merknadstekst"/>
      </w:pPr>
      <w:r>
        <w:rPr>
          <w:rStyle w:val="Merknadsreferanse"/>
        </w:rPr>
        <w:annotationRef/>
      </w:r>
      <w:r>
        <w:t>Space is limited in the name field and its extension. Maybe we should set a hierarchical list for the information? Representative name, sub category number, owner, list of light, MSI, etc. MSI number is good for temporary situation but irrelevant for permanent.</w:t>
      </w:r>
    </w:p>
  </w:comment>
  <w:comment w:id="145" w:author="Jacques, Yves" w:date="2019-03-21T10:30:00Z" w:initials="JY">
    <w:p w14:paraId="3FFD3B13" w14:textId="6583A8DD" w:rsidR="00BB0D99" w:rsidRDefault="00BB0D99">
      <w:pPr>
        <w:pStyle w:val="Merknadstekst"/>
      </w:pPr>
      <w:r>
        <w:rPr>
          <w:rStyle w:val="Merknadsreferanse"/>
        </w:rPr>
        <w:annotationRef/>
      </w:r>
      <w:r>
        <w:t>Seeking harmonization.</w:t>
      </w:r>
    </w:p>
  </w:comment>
  <w:comment w:id="146" w:author="Jacques, Yves" w:date="2019-03-21T10:36:00Z" w:initials="JY">
    <w:p w14:paraId="3266EB3F" w14:textId="65C159ED" w:rsidR="00BB0D99" w:rsidRDefault="00BB0D99">
      <w:pPr>
        <w:pStyle w:val="Merknadstekst"/>
      </w:pPr>
      <w:r>
        <w:rPr>
          <w:rStyle w:val="Merknadsreferanse"/>
        </w:rPr>
        <w:annotationRef/>
      </w:r>
      <w:r>
        <w:t>No cost doing this and increase the availability.</w:t>
      </w:r>
    </w:p>
  </w:comment>
  <w:comment w:id="149" w:author="Y Jacques" w:date="2019-04-02T10:56:00Z" w:initials="YJ">
    <w:p w14:paraId="567D5966" w14:textId="5709BF47" w:rsidR="00BB0D99" w:rsidRDefault="00BB0D99">
      <w:pPr>
        <w:pStyle w:val="Merknadstekst"/>
      </w:pPr>
      <w:r>
        <w:rPr>
          <w:rStyle w:val="Merknadsreferanse"/>
        </w:rPr>
        <w:annotationRef/>
      </w:r>
      <w:r>
        <w:t>More complete picture.</w:t>
      </w:r>
    </w:p>
  </w:comment>
  <w:comment w:id="150" w:author="Jacques, Yves" w:date="2019-03-21T10:39:00Z" w:initials="JY">
    <w:p w14:paraId="057C9B0C" w14:textId="26B909E6" w:rsidR="00BB0D99" w:rsidRDefault="00BB0D99">
      <w:pPr>
        <w:pStyle w:val="Merknadstekst"/>
      </w:pPr>
      <w:r>
        <w:rPr>
          <w:rStyle w:val="Merknadsreferanse"/>
        </w:rPr>
        <w:annotationRef/>
      </w:r>
      <w:r>
        <w:t>Better reflect the reality.</w:t>
      </w:r>
    </w:p>
  </w:comment>
  <w:comment w:id="152" w:author="Jacques, Yves" w:date="2019-03-21T10:43:00Z" w:initials="JY">
    <w:p w14:paraId="7C809DB9" w14:textId="7B68A148" w:rsidR="00BB0D99" w:rsidRDefault="00BB0D99">
      <w:pPr>
        <w:pStyle w:val="Merknadstekst"/>
      </w:pPr>
      <w:r>
        <w:rPr>
          <w:rStyle w:val="Merknadsreferanse"/>
        </w:rPr>
        <w:annotationRef/>
      </w:r>
      <w:r>
        <w:t>This is much needed at this time considering the numbers of requested from other party.</w:t>
      </w:r>
    </w:p>
  </w:comment>
  <w:comment w:id="154" w:author="Jacques, Yves" w:date="2019-03-21T10:45:00Z" w:initials="JY">
    <w:p w14:paraId="58756490" w14:textId="53EC309E" w:rsidR="00BB0D99" w:rsidRDefault="00BB0D99">
      <w:pPr>
        <w:pStyle w:val="Merknadstekst"/>
      </w:pPr>
      <w:r>
        <w:rPr>
          <w:rStyle w:val="Merknadsreferanse"/>
        </w:rPr>
        <w:annotationRef/>
      </w:r>
      <w:r>
        <w:t>More in context.</w:t>
      </w:r>
    </w:p>
  </w:comment>
  <w:comment w:id="157" w:author="Jacques, Yves" w:date="2019-03-21T10:47:00Z" w:initials="JY">
    <w:p w14:paraId="5CEDF27A" w14:textId="4F90E031" w:rsidR="00BB0D99" w:rsidRDefault="00BB0D99">
      <w:pPr>
        <w:pStyle w:val="Merknadstekst"/>
      </w:pPr>
      <w:r>
        <w:rPr>
          <w:rStyle w:val="Merknadsreferanse"/>
        </w:rPr>
        <w:annotationRef/>
      </w:r>
      <w:r>
        <w:t>More actual</w:t>
      </w:r>
    </w:p>
  </w:comment>
  <w:comment w:id="158" w:author="Jacques, Yves" w:date="2019-03-22T13:32:00Z" w:initials="JY">
    <w:p w14:paraId="6A75F17B" w14:textId="5720469B" w:rsidR="00BB0D99" w:rsidRDefault="00BB0D99">
      <w:pPr>
        <w:pStyle w:val="Merknadstekst"/>
      </w:pPr>
      <w:r>
        <w:rPr>
          <w:rStyle w:val="Merknadsreferanse"/>
        </w:rPr>
        <w:annotationRef/>
      </w:r>
      <w:r>
        <w:t>Remove to keep it general as LTE, 5G,…are or will be in use.</w:t>
      </w:r>
    </w:p>
  </w:comment>
  <w:comment w:id="159" w:author="Jacques, Yves" w:date="2019-03-22T13:45:00Z" w:initials="JY">
    <w:p w14:paraId="7022C7CA" w14:textId="42A58C36" w:rsidR="00BB0D99" w:rsidRDefault="00BB0D99">
      <w:pPr>
        <w:pStyle w:val="Merknadstekst"/>
      </w:pPr>
      <w:r>
        <w:rPr>
          <w:rStyle w:val="Merknadsreferanse"/>
        </w:rPr>
        <w:annotationRef/>
      </w:r>
      <w:r>
        <w:t>When is this expected and what is the step forward?</w:t>
      </w:r>
    </w:p>
  </w:comment>
  <w:comment w:id="160" w:author="Y Jacques" w:date="2019-04-03T10:36:00Z" w:initials="YJ">
    <w:p w14:paraId="407143D2" w14:textId="2B92D9C2" w:rsidR="00D3783F" w:rsidRDefault="00D3783F">
      <w:pPr>
        <w:pStyle w:val="Merknadstekst"/>
      </w:pPr>
      <w:r>
        <w:rPr>
          <w:rStyle w:val="Merknadsreferanse"/>
        </w:rPr>
        <w:annotationRef/>
      </w:r>
      <w:r>
        <w:t>Better term.</w:t>
      </w:r>
    </w:p>
  </w:comment>
  <w:comment w:id="161" w:author="Y Jacques" w:date="2019-04-03T10:38:00Z" w:initials="YJ">
    <w:p w14:paraId="1D13C7CE" w14:textId="5913B758" w:rsidR="00D3783F" w:rsidRDefault="00D3783F">
      <w:pPr>
        <w:pStyle w:val="Merknadstekst"/>
      </w:pPr>
      <w:r>
        <w:rPr>
          <w:rStyle w:val="Merknadsreferanse"/>
        </w:rPr>
        <w:annotationRef/>
      </w:r>
      <w:r>
        <w:t>PPU is the right term.</w:t>
      </w:r>
    </w:p>
  </w:comment>
  <w:comment w:id="162" w:author="Jacques, Yves" w:date="2019-03-22T13:58:00Z" w:initials="JY">
    <w:p w14:paraId="1F521C2E" w14:textId="1BDF4788" w:rsidR="00BB0D99" w:rsidRDefault="00BB0D99">
      <w:pPr>
        <w:pStyle w:val="Merknadstekst"/>
      </w:pPr>
      <w:r>
        <w:rPr>
          <w:rStyle w:val="Merknadsreferanse"/>
        </w:rPr>
        <w:annotationRef/>
      </w:r>
      <w:r>
        <w:t>This info was missing. Add reference at the end.</w:t>
      </w:r>
    </w:p>
  </w:comment>
  <w:comment w:id="163" w:author="Jacques, Yves" w:date="2019-03-26T11:27:00Z" w:initials="JY">
    <w:p w14:paraId="6FA342B6" w14:textId="757F3ECB" w:rsidR="00BB0D99" w:rsidRDefault="00BB0D99">
      <w:pPr>
        <w:pStyle w:val="Merknadstekst"/>
      </w:pPr>
      <w:r>
        <w:rPr>
          <w:rStyle w:val="Merknadsreferanse"/>
        </w:rPr>
        <w:annotationRef/>
      </w:r>
      <w:r>
        <w:t>Info was missing.</w:t>
      </w:r>
    </w:p>
  </w:comment>
  <w:comment w:id="165" w:author="Jacques, Yves" w:date="2019-03-22T14:04:00Z" w:initials="JY">
    <w:p w14:paraId="10F747D6" w14:textId="6BDD9941" w:rsidR="00BB0D99" w:rsidRDefault="00BB0D99">
      <w:pPr>
        <w:pStyle w:val="Merknadstekst"/>
      </w:pPr>
      <w:r>
        <w:rPr>
          <w:rStyle w:val="Merknadsreferanse"/>
        </w:rPr>
        <w:annotationRef/>
      </w:r>
      <w:r>
        <w:t>Space is limited in the name field and its extension. Maybe we should set a hierarchical list for the information? Representative name, sub category number, owner, list of light, MSI, etc. MSI number is good for temporary situation but irrelevant for permanent.</w:t>
      </w:r>
    </w:p>
  </w:comment>
  <w:comment w:id="166" w:author="Y Jacques" w:date="2019-04-04T09:56:00Z" w:initials="YJ">
    <w:p w14:paraId="5F884159" w14:textId="093FDBF0" w:rsidR="006A2AE7" w:rsidRDefault="006A2AE7">
      <w:pPr>
        <w:pStyle w:val="Merknadstekst"/>
      </w:pPr>
      <w:r>
        <w:rPr>
          <w:rStyle w:val="Merknadsreferanse"/>
        </w:rPr>
        <w:annotationRef/>
      </w:r>
    </w:p>
  </w:comment>
  <w:comment w:id="167" w:author="Y Jacques" w:date="2019-04-04T09:56:00Z" w:initials="YJ">
    <w:p w14:paraId="7F699CE1" w14:textId="7B4266F5" w:rsidR="006A2AE7" w:rsidRDefault="006A2AE7">
      <w:pPr>
        <w:pStyle w:val="Merknadstekst"/>
      </w:pPr>
      <w:r>
        <w:rPr>
          <w:rStyle w:val="Merknadsreferanse"/>
        </w:rPr>
        <w:annotationRef/>
      </w:r>
      <w:r>
        <w:t>We stopped the work here for ARM9. Long discussion about the elements to include in the name field.</w:t>
      </w:r>
    </w:p>
  </w:comment>
  <w:comment w:id="168" w:author="Jacques, Yves" w:date="2019-03-22T15:17:00Z" w:initials="JY">
    <w:p w14:paraId="3608FFE1" w14:textId="4B53C6FD" w:rsidR="00BB0D99" w:rsidRDefault="00BB0D99">
      <w:pPr>
        <w:pStyle w:val="Merknadstekst"/>
      </w:pPr>
      <w:r>
        <w:rPr>
          <w:rStyle w:val="Merknadsreferanse"/>
        </w:rPr>
        <w:annotationRef/>
      </w:r>
      <w:r>
        <w:t>Changed this paragraph based on the second edition of IEC62288. 62388 on radar has been incorporated into this second edition.</w:t>
      </w:r>
    </w:p>
  </w:comment>
  <w:comment w:id="169" w:author="Jacques, Yves" w:date="2019-03-25T14:53:00Z" w:initials="JY">
    <w:p w14:paraId="7EB43A11" w14:textId="2A382777" w:rsidR="00BB0D99" w:rsidRDefault="00BB0D99">
      <w:pPr>
        <w:pStyle w:val="Merknadstekst"/>
      </w:pPr>
      <w:r>
        <w:rPr>
          <w:rStyle w:val="Merknadsreferanse"/>
        </w:rPr>
        <w:annotationRef/>
      </w:r>
      <w:r>
        <w:t>Refresh this paragraph now that there is a unique virtual symbol.</w:t>
      </w:r>
    </w:p>
  </w:comment>
  <w:comment w:id="170" w:author="Jacques, Yves" w:date="2019-03-26T08:51:00Z" w:initials="JY">
    <w:p w14:paraId="008A478E" w14:textId="0A6860EC" w:rsidR="00BB0D99" w:rsidRDefault="00BB0D99">
      <w:pPr>
        <w:pStyle w:val="Merknadstekst"/>
      </w:pPr>
      <w:r>
        <w:rPr>
          <w:rStyle w:val="Merknadsreferanse"/>
        </w:rPr>
        <w:annotationRef/>
      </w:r>
      <w:r>
        <w:t xml:space="preserve">Refresh this paragraph to include the new Appendix. </w:t>
      </w:r>
    </w:p>
  </w:comment>
  <w:comment w:id="171" w:author="Jacques, Yves" w:date="2019-03-26T11:03:00Z" w:initials="JY">
    <w:p w14:paraId="46924306" w14:textId="32A39551" w:rsidR="00BB0D99" w:rsidRDefault="00BB0D99">
      <w:pPr>
        <w:pStyle w:val="Merknadstekst"/>
      </w:pPr>
      <w:r>
        <w:rPr>
          <w:rStyle w:val="Merknadsreferanse"/>
        </w:rPr>
        <w:annotationRef/>
      </w:r>
      <w:r>
        <w:t>Updated. Hannu Peiponen from Furuno provided interpretation for the normal colour to be used.</w:t>
      </w:r>
    </w:p>
  </w:comment>
  <w:comment w:id="172" w:author="Jacques, Yves" w:date="2019-03-26T11:03:00Z" w:initials="JY">
    <w:p w14:paraId="0112B5FF" w14:textId="4296B649" w:rsidR="00BB0D99" w:rsidRDefault="00BB0D99">
      <w:pPr>
        <w:pStyle w:val="Merknadstekst"/>
      </w:pPr>
      <w:r>
        <w:rPr>
          <w:rStyle w:val="Merknadsreferanse"/>
        </w:rPr>
        <w:annotationRef/>
      </w:r>
      <w:r>
        <w:t>Updated.</w:t>
      </w:r>
    </w:p>
  </w:comment>
  <w:comment w:id="173" w:author="Jacques, Yves" w:date="2019-03-26T11:11:00Z" w:initials="JY">
    <w:p w14:paraId="0B36F5D3" w14:textId="552DDB61" w:rsidR="00BB0D99" w:rsidRDefault="00BB0D99">
      <w:pPr>
        <w:pStyle w:val="Merknadstekst"/>
      </w:pPr>
      <w:r>
        <w:rPr>
          <w:rStyle w:val="Merknadsreferanse"/>
        </w:rPr>
        <w:annotationRef/>
      </w:r>
      <w:r>
        <w:t xml:space="preserve">Reworded. </w:t>
      </w:r>
    </w:p>
  </w:comment>
  <w:comment w:id="174" w:author="Jacques, Yves" w:date="2019-03-26T11:12:00Z" w:initials="JY">
    <w:p w14:paraId="20BA596F" w14:textId="09D79175" w:rsidR="00BB0D99" w:rsidRDefault="00BB0D99">
      <w:pPr>
        <w:pStyle w:val="Merknadstekst"/>
      </w:pPr>
      <w:r>
        <w:rPr>
          <w:rStyle w:val="Merknadsreferanse"/>
        </w:rPr>
        <w:annotationRef/>
      </w:r>
      <w:r>
        <w:t>Updated and reflect the fact that some N. Authorities have the capacity to broadcast but users can’t display.</w:t>
      </w:r>
    </w:p>
  </w:comment>
  <w:comment w:id="175" w:author="Jacques, Yves" w:date="2019-03-26T11:28:00Z" w:initials="JY">
    <w:p w14:paraId="1D77ED66" w14:textId="265E896A" w:rsidR="00BB0D99" w:rsidRDefault="00BB0D99">
      <w:pPr>
        <w:pStyle w:val="Merknadstekst"/>
      </w:pPr>
      <w:r>
        <w:rPr>
          <w:rStyle w:val="Merknadsreferanse"/>
        </w:rPr>
        <w:annotationRef/>
      </w:r>
      <w:r>
        <w:t>This is already covered in 8.1.</w:t>
      </w:r>
    </w:p>
  </w:comment>
  <w:comment w:id="176" w:author="Jacques, Yves" w:date="2019-03-26T12:52:00Z" w:initials="JY">
    <w:p w14:paraId="3ADE4CEB" w14:textId="0666F4D3" w:rsidR="00BB0D99" w:rsidRDefault="00BB0D99">
      <w:pPr>
        <w:pStyle w:val="Merknadstekst"/>
      </w:pPr>
      <w:r>
        <w:rPr>
          <w:rStyle w:val="Merknadsreferanse"/>
        </w:rPr>
        <w:annotationRef/>
      </w:r>
      <w:r>
        <w:t>This seems like a repetition from previous sections.</w:t>
      </w:r>
    </w:p>
  </w:comment>
  <w:comment w:id="179" w:author="Jacques, Yves" w:date="2019-03-26T12:57:00Z" w:initials="JY">
    <w:p w14:paraId="77F28654" w14:textId="26FC990B" w:rsidR="00BB0D99" w:rsidRDefault="00BB0D99">
      <w:pPr>
        <w:pStyle w:val="Merknadstekst"/>
      </w:pPr>
      <w:r>
        <w:rPr>
          <w:rStyle w:val="Merknadsreferanse"/>
        </w:rPr>
        <w:annotationRef/>
      </w:r>
      <w:r>
        <w:t>New reality</w:t>
      </w:r>
    </w:p>
  </w:comment>
  <w:comment w:id="180" w:author="Jacques, Yves" w:date="2019-03-26T12:58:00Z" w:initials="JY">
    <w:p w14:paraId="7C658CAB" w14:textId="6692B966" w:rsidR="00BB0D99" w:rsidRDefault="00BB0D99">
      <w:pPr>
        <w:pStyle w:val="Merknadstekst"/>
      </w:pPr>
      <w:r>
        <w:rPr>
          <w:rStyle w:val="Merknadsreferanse"/>
        </w:rPr>
        <w:annotationRef/>
      </w:r>
      <w:r>
        <w:t>Update.</w:t>
      </w:r>
    </w:p>
  </w:comment>
  <w:comment w:id="181" w:author="Jacques, Yves" w:date="2019-03-26T13:00:00Z" w:initials="JY">
    <w:p w14:paraId="5736DCB9" w14:textId="5F7FF7E0" w:rsidR="00BB0D99" w:rsidRDefault="00BB0D99">
      <w:pPr>
        <w:pStyle w:val="Merknadstekst"/>
      </w:pPr>
      <w:r>
        <w:rPr>
          <w:rStyle w:val="Merknadsreferanse"/>
        </w:rPr>
        <w:annotationRef/>
      </w:r>
      <w:r>
        <w:t>If this still valid with the newer requirements? If so, the period of time should be change.</w:t>
      </w:r>
    </w:p>
  </w:comment>
  <w:comment w:id="182" w:author="Jacques, Yves" w:date="2019-03-26T13:02:00Z" w:initials="JY">
    <w:p w14:paraId="727CD8B6" w14:textId="0A3D8DC2" w:rsidR="00BB0D99" w:rsidRDefault="00BB0D99">
      <w:pPr>
        <w:pStyle w:val="Merknadstekst"/>
      </w:pPr>
      <w:r>
        <w:rPr>
          <w:rStyle w:val="Merknadsreferanse"/>
        </w:rPr>
        <w:annotationRef/>
      </w:r>
      <w:r>
        <w:t>Already mentioned in previous sections.</w:t>
      </w:r>
    </w:p>
  </w:comment>
  <w:comment w:id="183" w:author="Jacques, Yves" w:date="2019-03-26T13:02:00Z" w:initials="JY">
    <w:p w14:paraId="2EF71AC6" w14:textId="6D9CE1DF" w:rsidR="00BB0D99" w:rsidRDefault="00BB0D99">
      <w:pPr>
        <w:pStyle w:val="Merknadstekst"/>
      </w:pPr>
      <w:r>
        <w:rPr>
          <w:rStyle w:val="Merknadsreferanse"/>
        </w:rPr>
        <w:annotationRef/>
      </w:r>
      <w:r>
        <w:t>Do we have a timeframe for the mandatory AIS interface into the radar? See below 10.2.4.</w:t>
      </w:r>
    </w:p>
  </w:comment>
  <w:comment w:id="184" w:author="Jacques, Yves" w:date="2019-03-26T13:03:00Z" w:initials="JY">
    <w:p w14:paraId="1E578BA1" w14:textId="79A5B4A8" w:rsidR="00BB0D99" w:rsidRDefault="00BB0D99">
      <w:pPr>
        <w:pStyle w:val="Merknadstekst"/>
      </w:pPr>
      <w:r>
        <w:rPr>
          <w:rStyle w:val="Merknadsreferanse"/>
        </w:rPr>
        <w:annotationRef/>
      </w:r>
      <w:r>
        <w:t>Already mentioned.</w:t>
      </w:r>
    </w:p>
  </w:comment>
  <w:comment w:id="185" w:author="Jacques, Yves" w:date="2019-03-26T13:08:00Z" w:initials="JY">
    <w:p w14:paraId="49D3FC68" w14:textId="22719103" w:rsidR="00BB0D99" w:rsidRDefault="00BB0D99">
      <w:pPr>
        <w:pStyle w:val="Merknadstekst"/>
      </w:pPr>
      <w:r>
        <w:rPr>
          <w:rStyle w:val="Merknadsreferanse"/>
        </w:rPr>
        <w:annotationRef/>
      </w:r>
      <w:r>
        <w:t>Already covered. Do we have a timeframe for the mandatory AIS interface into the ECDIS? See below 10.2.4.</w:t>
      </w:r>
    </w:p>
  </w:comment>
  <w:comment w:id="186" w:author="Jacques, Yves" w:date="2019-03-26T13:10:00Z" w:initials="JY">
    <w:p w14:paraId="5B9F7EFC" w14:textId="4DDD89E2" w:rsidR="00BB0D99" w:rsidRDefault="00BB0D99">
      <w:pPr>
        <w:pStyle w:val="Merknadstekst"/>
      </w:pPr>
      <w:r>
        <w:rPr>
          <w:rStyle w:val="Merknadsreferanse"/>
        </w:rPr>
        <w:annotationRef/>
      </w:r>
      <w:r>
        <w:t>Modify sentence</w:t>
      </w:r>
    </w:p>
  </w:comment>
  <w:comment w:id="188" w:author="Jacques, Yves" w:date="2019-03-26T13:13:00Z" w:initials="JY">
    <w:p w14:paraId="645F32BE" w14:textId="24BFF35B" w:rsidR="00BB0D99" w:rsidRDefault="00BB0D99">
      <w:pPr>
        <w:pStyle w:val="Merknadstekst"/>
      </w:pPr>
      <w:r>
        <w:rPr>
          <w:rStyle w:val="Merknadsreferanse"/>
        </w:rPr>
        <w:annotationRef/>
      </w:r>
      <w:r>
        <w:t>Updated</w:t>
      </w:r>
    </w:p>
  </w:comment>
  <w:comment w:id="189" w:author="Jacques, Yves" w:date="2019-03-26T13:15:00Z" w:initials="JY">
    <w:p w14:paraId="75C8CABC" w14:textId="3FBB0EF7" w:rsidR="00BB0D99" w:rsidRDefault="00BB0D99">
      <w:pPr>
        <w:pStyle w:val="Merknadstekst"/>
      </w:pPr>
      <w:r>
        <w:rPr>
          <w:rStyle w:val="Merknadsreferanse"/>
        </w:rPr>
        <w:annotationRef/>
      </w:r>
      <w:r>
        <w:t>Related to Mobile AtoN. Needs a discussion on the relevance to deploy a virtual on a floating object OR which criteria will it have to meet.</w:t>
      </w:r>
    </w:p>
  </w:comment>
  <w:comment w:id="191" w:author="Jacques, Yves" w:date="2019-03-26T13:17:00Z" w:initials="JY">
    <w:p w14:paraId="0427EC96" w14:textId="57842827" w:rsidR="00BB0D99" w:rsidRDefault="00BB0D99">
      <w:pPr>
        <w:pStyle w:val="Merknadstekst"/>
      </w:pPr>
      <w:r>
        <w:rPr>
          <w:rStyle w:val="Merknadsreferanse"/>
        </w:rPr>
        <w:annotationRef/>
      </w:r>
      <w:r>
        <w:t>This is misleading considering that the Shipborne GNSS will be affected and the displayed location of the virtual will offset on radar (see new proposed section for restricted waterway).</w:t>
      </w:r>
    </w:p>
  </w:comment>
  <w:comment w:id="192" w:author="Jacques, Yves" w:date="2019-03-28T09:58:00Z" w:initials="JY">
    <w:p w14:paraId="4EA28950" w14:textId="51CB0053" w:rsidR="00BB0D99" w:rsidRDefault="00BB0D99">
      <w:pPr>
        <w:pStyle w:val="Merknadstekst"/>
      </w:pPr>
      <w:r>
        <w:rPr>
          <w:rStyle w:val="Merknadsreferanse"/>
        </w:rPr>
        <w:annotationRef/>
      </w:r>
      <w:r>
        <w:t>There is more and more vessel able to display it.</w:t>
      </w:r>
    </w:p>
  </w:comment>
  <w:comment w:id="193" w:author="Jacques, Yves" w:date="2019-03-28T09:59:00Z" w:initials="JY">
    <w:p w14:paraId="797425BF" w14:textId="35568CA8" w:rsidR="00BB0D99" w:rsidRDefault="00BB0D99">
      <w:pPr>
        <w:pStyle w:val="Merknadstekst"/>
      </w:pPr>
      <w:r>
        <w:rPr>
          <w:rStyle w:val="Merknadsreferanse"/>
        </w:rPr>
        <w:annotationRef/>
      </w:r>
      <w:r>
        <w:t>Addition</w:t>
      </w:r>
    </w:p>
  </w:comment>
  <w:comment w:id="194" w:author="Jacques, Yves" w:date="2019-03-28T10:00:00Z" w:initials="JY">
    <w:p w14:paraId="5EFF351E" w14:textId="7039256C" w:rsidR="00BB0D99" w:rsidRDefault="00BB0D99">
      <w:pPr>
        <w:pStyle w:val="Merknadstekst"/>
      </w:pPr>
      <w:r>
        <w:rPr>
          <w:rStyle w:val="Merknadsreferanse"/>
        </w:rPr>
        <w:annotationRef/>
      </w:r>
      <w:r>
        <w:t>Closer to reality</w:t>
      </w:r>
    </w:p>
  </w:comment>
  <w:comment w:id="195" w:author="Jacques, Yves" w:date="2019-03-28T10:07:00Z" w:initials="JY">
    <w:p w14:paraId="14B6E890" w14:textId="5128A6AE" w:rsidR="00BB0D99" w:rsidRDefault="00BB0D99">
      <w:pPr>
        <w:pStyle w:val="Merknadstekst"/>
      </w:pPr>
      <w:r>
        <w:rPr>
          <w:rStyle w:val="Merknadsreferanse"/>
        </w:rPr>
        <w:annotationRef/>
      </w:r>
      <w:r>
        <w:t>When should we expect a requirement for AIS to be integrated in Radar and ECDIS? What is the next step?</w:t>
      </w:r>
    </w:p>
  </w:comment>
  <w:comment w:id="201" w:author="Jacques, Yves" w:date="2019-03-28T09:44:00Z" w:initials="JY">
    <w:p w14:paraId="0C4EBDFD" w14:textId="78EEE034" w:rsidR="00BB0D99" w:rsidRDefault="00BB0D99">
      <w:pPr>
        <w:pStyle w:val="Merknadstekst"/>
      </w:pPr>
      <w:r>
        <w:rPr>
          <w:rStyle w:val="Merknadsreferanse"/>
        </w:rPr>
        <w:annotationRef/>
      </w:r>
      <w:r>
        <w:t>Add PPI, EBL, VRM,  and others.</w:t>
      </w:r>
    </w:p>
  </w:comment>
  <w:comment w:id="204" w:author="Jacques, Yves" w:date="2019-03-22T14:00:00Z" w:initials="JY">
    <w:p w14:paraId="4A681814" w14:textId="123AD87A" w:rsidR="00BB0D99" w:rsidRDefault="00BB0D99">
      <w:pPr>
        <w:pStyle w:val="Merknadstekst"/>
      </w:pPr>
      <w:r>
        <w:rPr>
          <w:rStyle w:val="Merknadsreferanse"/>
        </w:rPr>
        <w:annotationRef/>
      </w:r>
      <w:r>
        <w:t>New to cover time out delay for lost target</w:t>
      </w:r>
    </w:p>
  </w:comment>
  <w:comment w:id="206" w:author="Y Jacques" w:date="2019-04-03T05:25:00Z" w:initials="YJ">
    <w:p w14:paraId="51463DF2" w14:textId="4CE20105" w:rsidR="00F65436" w:rsidRDefault="00F65436">
      <w:pPr>
        <w:pStyle w:val="Merknadstekst"/>
      </w:pPr>
      <w:r>
        <w:rPr>
          <w:rStyle w:val="Merknadsreferanse"/>
        </w:rPr>
        <w:annotationRef/>
      </w:r>
      <w:r>
        <w:t xml:space="preserve">Removed in order not to influence any N.A. on their decision. </w:t>
      </w:r>
    </w:p>
  </w:comment>
  <w:comment w:id="207" w:author="Y Jacques" w:date="2019-04-03T05:45:00Z" w:initials="YJ">
    <w:p w14:paraId="4B5D6AEB" w14:textId="59323EB3" w:rsidR="00AA700F" w:rsidRDefault="00AA700F">
      <w:pPr>
        <w:pStyle w:val="Merknadstekst"/>
      </w:pPr>
      <w:r>
        <w:rPr>
          <w:rStyle w:val="Merknadsreferanse"/>
        </w:rPr>
        <w:annotationRef/>
      </w:r>
      <w:r>
        <w:t>An Annex containing a figure would be helpful for better understanding the concept.</w:t>
      </w:r>
    </w:p>
  </w:comment>
  <w:comment w:id="208" w:author="Y Jacques" w:date="2019-04-03T06:06:00Z" w:initials="YJ">
    <w:p w14:paraId="287F3E43" w14:textId="51EDF1CD" w:rsidR="007D5EDF" w:rsidRDefault="007D5EDF">
      <w:pPr>
        <w:pStyle w:val="Merknadstekst"/>
      </w:pPr>
      <w:r>
        <w:rPr>
          <w:rStyle w:val="Merknadsreferanse"/>
        </w:rPr>
        <w:annotationRef/>
      </w:r>
      <w:r>
        <w:t>More accurate.</w:t>
      </w:r>
    </w:p>
  </w:comment>
  <w:comment w:id="209" w:author="Y Jacques" w:date="2019-04-03T06:41:00Z" w:initials="YJ">
    <w:p w14:paraId="1EBC55FA" w14:textId="06699FF5" w:rsidR="00EB0049" w:rsidRDefault="00EB0049">
      <w:pPr>
        <w:pStyle w:val="Merknadstekst"/>
      </w:pPr>
      <w:r>
        <w:rPr>
          <w:rStyle w:val="Merknadsreferanse"/>
        </w:rPr>
        <w:annotationRef/>
      </w:r>
      <w:r>
        <w:t>Needs to be investigate and better explained.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230F1F" w15:done="0"/>
  <w15:commentEx w15:paraId="3F07F8D8" w15:done="0"/>
  <w15:commentEx w15:paraId="16FCE7E6" w15:done="0"/>
  <w15:commentEx w15:paraId="2F299096" w15:done="0"/>
  <w15:commentEx w15:paraId="41CED688" w15:done="0"/>
  <w15:commentEx w15:paraId="27F893E6" w15:done="0"/>
  <w15:commentEx w15:paraId="73A9D313" w15:done="0"/>
  <w15:commentEx w15:paraId="0955247A" w15:done="0"/>
  <w15:commentEx w15:paraId="7DB8E4DB" w15:done="0"/>
  <w15:commentEx w15:paraId="233924FC" w15:done="0"/>
  <w15:commentEx w15:paraId="68632C9F" w15:done="0"/>
  <w15:commentEx w15:paraId="392F9360" w15:done="0"/>
  <w15:commentEx w15:paraId="4B8E04AC" w15:done="0"/>
  <w15:commentEx w15:paraId="1FA01397" w15:done="0"/>
  <w15:commentEx w15:paraId="3C496C07" w15:done="0"/>
  <w15:commentEx w15:paraId="086E50FF" w15:done="0"/>
  <w15:commentEx w15:paraId="1CE50F3C" w15:done="0"/>
  <w15:commentEx w15:paraId="40DA1C11" w15:done="0"/>
  <w15:commentEx w15:paraId="3AF91DA3" w15:done="0"/>
  <w15:commentEx w15:paraId="0BE1CE25" w15:done="0"/>
  <w15:commentEx w15:paraId="04AF28DC" w15:done="0"/>
  <w15:commentEx w15:paraId="645EC56D" w15:done="0"/>
  <w15:commentEx w15:paraId="097972FB" w15:done="0"/>
  <w15:commentEx w15:paraId="1A49C5CB" w15:done="0"/>
  <w15:commentEx w15:paraId="4080289B" w15:done="0"/>
  <w15:commentEx w15:paraId="3C2BA3D7" w15:done="0"/>
  <w15:commentEx w15:paraId="6E0648E6" w15:done="0"/>
  <w15:commentEx w15:paraId="719699F1" w15:done="0"/>
  <w15:commentEx w15:paraId="3FFD3B13" w15:done="0"/>
  <w15:commentEx w15:paraId="3266EB3F" w15:done="0"/>
  <w15:commentEx w15:paraId="567D5966" w15:done="0"/>
  <w15:commentEx w15:paraId="057C9B0C" w15:done="0"/>
  <w15:commentEx w15:paraId="7C809DB9" w15:done="0"/>
  <w15:commentEx w15:paraId="58756490" w15:done="0"/>
  <w15:commentEx w15:paraId="5CEDF27A" w15:done="0"/>
  <w15:commentEx w15:paraId="6A75F17B" w15:done="0"/>
  <w15:commentEx w15:paraId="7022C7CA" w15:done="0"/>
  <w15:commentEx w15:paraId="407143D2" w15:done="0"/>
  <w15:commentEx w15:paraId="1D13C7CE" w15:done="0"/>
  <w15:commentEx w15:paraId="1F521C2E" w15:done="0"/>
  <w15:commentEx w15:paraId="6FA342B6" w15:done="0"/>
  <w15:commentEx w15:paraId="10F747D6" w15:done="0"/>
  <w15:commentEx w15:paraId="5F884159" w15:done="0"/>
  <w15:commentEx w15:paraId="7F699CE1" w15:paraIdParent="5F884159" w15:done="0"/>
  <w15:commentEx w15:paraId="3608FFE1" w15:done="0"/>
  <w15:commentEx w15:paraId="7EB43A11" w15:done="0"/>
  <w15:commentEx w15:paraId="008A478E" w15:done="0"/>
  <w15:commentEx w15:paraId="46924306" w15:done="0"/>
  <w15:commentEx w15:paraId="0112B5FF" w15:done="0"/>
  <w15:commentEx w15:paraId="0B36F5D3" w15:done="0"/>
  <w15:commentEx w15:paraId="20BA596F" w15:done="0"/>
  <w15:commentEx w15:paraId="1D77ED66" w15:done="0"/>
  <w15:commentEx w15:paraId="3ADE4CEB" w15:done="0"/>
  <w15:commentEx w15:paraId="77F28654" w15:done="0"/>
  <w15:commentEx w15:paraId="7C658CAB" w15:done="0"/>
  <w15:commentEx w15:paraId="5736DCB9" w15:done="0"/>
  <w15:commentEx w15:paraId="727CD8B6" w15:done="0"/>
  <w15:commentEx w15:paraId="2EF71AC6" w15:done="0"/>
  <w15:commentEx w15:paraId="1E578BA1" w15:done="0"/>
  <w15:commentEx w15:paraId="49D3FC68" w15:done="0"/>
  <w15:commentEx w15:paraId="5B9F7EFC" w15:done="0"/>
  <w15:commentEx w15:paraId="645F32BE" w15:done="0"/>
  <w15:commentEx w15:paraId="75C8CABC" w15:done="0"/>
  <w15:commentEx w15:paraId="0427EC96" w15:done="0"/>
  <w15:commentEx w15:paraId="4EA28950" w15:done="0"/>
  <w15:commentEx w15:paraId="797425BF" w15:done="0"/>
  <w15:commentEx w15:paraId="5EFF351E" w15:done="0"/>
  <w15:commentEx w15:paraId="14B6E890" w15:done="0"/>
  <w15:commentEx w15:paraId="0C4EBDFD" w15:done="0"/>
  <w15:commentEx w15:paraId="4A681814" w15:done="0"/>
  <w15:commentEx w15:paraId="51463DF2" w15:done="0"/>
  <w15:commentEx w15:paraId="4B5D6AEB" w15:done="0"/>
  <w15:commentEx w15:paraId="287F3E43" w15:done="0"/>
  <w15:commentEx w15:paraId="1EBC55F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230F1F" w16cid:durableId="20193AA2"/>
  <w16cid:commentId w16cid:paraId="3F07F8D8" w16cid:durableId="20193AA3"/>
  <w16cid:commentId w16cid:paraId="2F299096" w16cid:durableId="20193AA4"/>
  <w16cid:commentId w16cid:paraId="4B8E04AC" w16cid:durableId="20193AA5"/>
  <w16cid:commentId w16cid:paraId="04AF28DC" w16cid:durableId="20193AA6"/>
  <w16cid:commentId w16cid:paraId="1A49C5CB" w16cid:durableId="20193AA7"/>
  <w16cid:commentId w16cid:paraId="6E0648E6" w16cid:durableId="20193A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9FC38" w14:textId="77777777" w:rsidR="0085717B" w:rsidRDefault="0085717B">
      <w:r>
        <w:separator/>
      </w:r>
    </w:p>
  </w:endnote>
  <w:endnote w:type="continuationSeparator" w:id="0">
    <w:p w14:paraId="437A6822" w14:textId="77777777" w:rsidR="0085717B" w:rsidRDefault="0085717B">
      <w:r>
        <w:continuationSeparator/>
      </w:r>
    </w:p>
  </w:endnote>
  <w:endnote w:type="continuationNotice" w:id="1">
    <w:p w14:paraId="0C321DEF" w14:textId="77777777" w:rsidR="0085717B" w:rsidRDefault="00857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5134F" w14:textId="77777777" w:rsidR="00BB0D99" w:rsidRDefault="00BB0D99">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B3E57" w14:textId="77777777" w:rsidR="00BB0D99" w:rsidRDefault="00BB0D99">
    <w:pPr>
      <w:pStyle w:val="Brdtekst"/>
      <w:spacing w:line="14" w:lineRule="auto"/>
      <w:ind w:left="0"/>
      <w:rPr>
        <w:sz w:val="20"/>
      </w:rPr>
    </w:pPr>
    <w:r>
      <w:rPr>
        <w:noProof/>
        <w:lang w:val="nb-NO" w:eastAsia="nb-NO"/>
      </w:rPr>
      <mc:AlternateContent>
        <mc:Choice Requires="wps">
          <w:drawing>
            <wp:anchor distT="0" distB="0" distL="114300" distR="114300" simplePos="0" relativeHeight="503288648" behindDoc="1" locked="0" layoutInCell="1" allowOverlap="1" wp14:anchorId="51501FD3" wp14:editId="09E1B7E6">
              <wp:simplePos x="0" y="0"/>
              <wp:positionH relativeFrom="page">
                <wp:posOffset>556895</wp:posOffset>
              </wp:positionH>
              <wp:positionV relativeFrom="page">
                <wp:posOffset>9904730</wp:posOffset>
              </wp:positionV>
              <wp:extent cx="6518275" cy="0"/>
              <wp:effectExtent l="13970" t="8255" r="11430" b="10795"/>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297D813" id="Line 6" o:spid="_x0000_s1026" style="position:absolute;z-index:-27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79.9pt" to="557.1pt,7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ksHQIAAEI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" strokeweight=".48pt">
              <w10:wrap anchorx="page" anchory="page"/>
            </v:line>
          </w:pict>
        </mc:Fallback>
      </mc:AlternateContent>
    </w:r>
    <w:r>
      <w:rPr>
        <w:noProof/>
        <w:lang w:val="nb-NO" w:eastAsia="nb-NO"/>
      </w:rPr>
      <mc:AlternateContent>
        <mc:Choice Requires="wps">
          <w:drawing>
            <wp:anchor distT="0" distB="0" distL="114300" distR="114300" simplePos="0" relativeHeight="503288672" behindDoc="1" locked="0" layoutInCell="1" allowOverlap="1" wp14:anchorId="3358A8A7" wp14:editId="6B4AEE0D">
              <wp:simplePos x="0" y="0"/>
              <wp:positionH relativeFrom="page">
                <wp:posOffset>563245</wp:posOffset>
              </wp:positionH>
              <wp:positionV relativeFrom="page">
                <wp:posOffset>10084435</wp:posOffset>
              </wp:positionV>
              <wp:extent cx="2423160" cy="257810"/>
              <wp:effectExtent l="1270" t="0" r="4445" b="1905"/>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14D05" w14:textId="77777777" w:rsidR="00BB0D99" w:rsidRDefault="00BB0D99">
                          <w:pPr>
                            <w:spacing w:line="173" w:lineRule="exact"/>
                            <w:ind w:left="20"/>
                            <w:rPr>
                              <w:b/>
                              <w:sz w:val="15"/>
                            </w:rPr>
                          </w:pPr>
                          <w:r>
                            <w:rPr>
                              <w:b/>
                              <w:color w:val="00558D"/>
                              <w:sz w:val="15"/>
                            </w:rPr>
                            <w:t>IALA Guideline 1081 – Provision of Virtual Aids to Navigation</w:t>
                          </w:r>
                        </w:p>
                        <w:p w14:paraId="43049773" w14:textId="77777777" w:rsidR="00BB0D99" w:rsidRDefault="00BB0D99">
                          <w:pPr>
                            <w:spacing w:before="33"/>
                            <w:ind w:left="20"/>
                            <w:rPr>
                              <w:b/>
                              <w:sz w:val="15"/>
                            </w:rPr>
                          </w:pPr>
                          <w:r>
                            <w:rPr>
                              <w:b/>
                              <w:color w:val="00558D"/>
                              <w:sz w:val="15"/>
                            </w:rPr>
                            <w:t>Edition 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8A8A7" id="_x0000_t202" coordsize="21600,21600" o:spt="202" path="m,l,21600r21600,l21600,xe">
              <v:stroke joinstyle="miter"/>
              <v:path gradientshapeok="t" o:connecttype="rect"/>
            </v:shapetype>
            <v:shape id="Text Box 5" o:spid="_x0000_s1031" type="#_x0000_t202" style="position:absolute;margin-left:44.35pt;margin-top:794.05pt;width:190.8pt;height:20.3pt;z-index:-2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" filled="f" stroked="f">
              <v:textbox inset="0,0,0,0">
                <w:txbxContent>
                  <w:p w14:paraId="4D514D05" w14:textId="77777777" w:rsidR="00BB0D99" w:rsidRDefault="00BB0D99">
                    <w:pPr>
                      <w:spacing w:line="173" w:lineRule="exact"/>
                      <w:ind w:left="20"/>
                      <w:rPr>
                        <w:b/>
                        <w:sz w:val="15"/>
                      </w:rPr>
                    </w:pPr>
                    <w:r>
                      <w:rPr>
                        <w:b/>
                        <w:color w:val="00558D"/>
                        <w:sz w:val="15"/>
                      </w:rPr>
                      <w:t>IALA Guideline 1081 – Provision of Virtual Aids to Navigation</w:t>
                    </w:r>
                  </w:p>
                  <w:p w14:paraId="43049773" w14:textId="77777777" w:rsidR="00BB0D99" w:rsidRDefault="00BB0D99">
                    <w:pPr>
                      <w:spacing w:before="33"/>
                      <w:ind w:left="20"/>
                      <w:rPr>
                        <w:b/>
                        <w:sz w:val="15"/>
                      </w:rPr>
                    </w:pPr>
                    <w:r>
                      <w:rPr>
                        <w:b/>
                        <w:color w:val="00558D"/>
                        <w:sz w:val="15"/>
                      </w:rPr>
                      <w:t>Edition 1.1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503288696" behindDoc="1" locked="0" layoutInCell="1" allowOverlap="1" wp14:anchorId="349B4B54" wp14:editId="44A5B0DA">
              <wp:simplePos x="0" y="0"/>
              <wp:positionH relativeFrom="page">
                <wp:posOffset>6922770</wp:posOffset>
              </wp:positionH>
              <wp:positionV relativeFrom="page">
                <wp:posOffset>10221595</wp:posOffset>
              </wp:positionV>
              <wp:extent cx="146050" cy="120650"/>
              <wp:effectExtent l="0" t="1270" r="0" b="190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433C9" w14:textId="77777777" w:rsidR="00BB0D99" w:rsidRDefault="00BB0D99">
                          <w:pPr>
                            <w:spacing w:line="173" w:lineRule="exact"/>
                            <w:ind w:left="20"/>
                            <w:rPr>
                              <w:b/>
                              <w:sz w:val="15"/>
                            </w:rPr>
                          </w:pPr>
                          <w:r>
                            <w:rPr>
                              <w:b/>
                              <w:color w:val="00558D"/>
                              <w:sz w:val="15"/>
                            </w:rPr>
                            <w:t>P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9B4B54" id="Text Box 4" o:spid="_x0000_s1032" type="#_x0000_t202" style="position:absolute;margin-left:545.1pt;margin-top:804.85pt;width:11.5pt;height:9.5pt;z-index:-27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" filled="f" stroked="f">
              <v:textbox inset="0,0,0,0">
                <w:txbxContent>
                  <w:p w14:paraId="19A433C9" w14:textId="77777777" w:rsidR="00BB0D99" w:rsidRDefault="00BB0D99">
                    <w:pPr>
                      <w:spacing w:line="173" w:lineRule="exact"/>
                      <w:ind w:left="20"/>
                      <w:rPr>
                        <w:b/>
                        <w:sz w:val="15"/>
                      </w:rPr>
                    </w:pPr>
                    <w:r>
                      <w:rPr>
                        <w:b/>
                        <w:color w:val="00558D"/>
                        <w:sz w:val="15"/>
                      </w:rPr>
                      <w:t>P 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3E75" w14:textId="77777777" w:rsidR="00BB0D99" w:rsidRDefault="00BB0D99">
    <w:pPr>
      <w:pStyle w:val="Brdtekst"/>
      <w:spacing w:line="14" w:lineRule="auto"/>
      <w:ind w:left="0"/>
      <w:rPr>
        <w:sz w:val="20"/>
      </w:rPr>
    </w:pPr>
    <w:r>
      <w:rPr>
        <w:noProof/>
        <w:lang w:val="nb-NO" w:eastAsia="nb-NO"/>
      </w:rPr>
      <mc:AlternateContent>
        <mc:Choice Requires="wps">
          <w:drawing>
            <wp:anchor distT="0" distB="0" distL="114300" distR="114300" simplePos="0" relativeHeight="503288816" behindDoc="1" locked="0" layoutInCell="1" allowOverlap="1" wp14:anchorId="2C60046F" wp14:editId="7A96E85E">
              <wp:simplePos x="0" y="0"/>
              <wp:positionH relativeFrom="page">
                <wp:posOffset>556895</wp:posOffset>
              </wp:positionH>
              <wp:positionV relativeFrom="page">
                <wp:posOffset>9724390</wp:posOffset>
              </wp:positionV>
              <wp:extent cx="6518275" cy="0"/>
              <wp:effectExtent l="13970" t="8890" r="11430" b="1016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774AA8B" id="Line 3" o:spid="_x0000_s1026" style="position:absolute;z-index:-2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765.7pt" to="557.1pt,7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lYnHQIAAEE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" strokeweight=".48pt">
              <w10:wrap anchorx="page" anchory="page"/>
            </v:line>
          </w:pict>
        </mc:Fallback>
      </mc:AlternateContent>
    </w:r>
    <w:r>
      <w:rPr>
        <w:noProof/>
        <w:lang w:val="nb-NO" w:eastAsia="nb-NO"/>
      </w:rPr>
      <mc:AlternateContent>
        <mc:Choice Requires="wps">
          <w:drawing>
            <wp:anchor distT="0" distB="0" distL="114300" distR="114300" simplePos="0" relativeHeight="503288840" behindDoc="1" locked="0" layoutInCell="1" allowOverlap="1" wp14:anchorId="0A5D5A62" wp14:editId="3A611B5F">
              <wp:simplePos x="0" y="0"/>
              <wp:positionH relativeFrom="page">
                <wp:posOffset>563245</wp:posOffset>
              </wp:positionH>
              <wp:positionV relativeFrom="page">
                <wp:posOffset>9904730</wp:posOffset>
              </wp:positionV>
              <wp:extent cx="2423160" cy="257810"/>
              <wp:effectExtent l="1270" t="0" r="4445"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77978" w14:textId="77777777" w:rsidR="00BB0D99" w:rsidRDefault="00BB0D99">
                          <w:pPr>
                            <w:spacing w:line="173" w:lineRule="exact"/>
                            <w:ind w:left="20"/>
                            <w:rPr>
                              <w:b/>
                              <w:sz w:val="15"/>
                            </w:rPr>
                          </w:pPr>
                          <w:r>
                            <w:rPr>
                              <w:b/>
                              <w:color w:val="00558D"/>
                              <w:sz w:val="15"/>
                            </w:rPr>
                            <w:t>IALA Guideline 1081 – Provision of Virtual Aids to Navigation</w:t>
                          </w:r>
                        </w:p>
                        <w:p w14:paraId="340BD48D" w14:textId="77777777" w:rsidR="00BB0D99" w:rsidRDefault="00BB0D99">
                          <w:pPr>
                            <w:spacing w:before="33"/>
                            <w:ind w:left="20"/>
                            <w:rPr>
                              <w:b/>
                              <w:sz w:val="15"/>
                            </w:rPr>
                          </w:pPr>
                          <w:r>
                            <w:rPr>
                              <w:b/>
                              <w:color w:val="00558D"/>
                              <w:sz w:val="15"/>
                            </w:rPr>
                            <w:t>Edition 1.1 May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D5A62" id="_x0000_t202" coordsize="21600,21600" o:spt="202" path="m,l,21600r21600,l21600,xe">
              <v:stroke joinstyle="miter"/>
              <v:path gradientshapeok="t" o:connecttype="rect"/>
            </v:shapetype>
            <v:shape id="_x0000_s1033" type="#_x0000_t202" style="position:absolute;margin-left:44.35pt;margin-top:779.9pt;width:190.8pt;height:20.3pt;z-index:-27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3lMsgIAALA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" filled="f" stroked="f">
              <v:textbox inset="0,0,0,0">
                <w:txbxContent>
                  <w:p w14:paraId="3F477978" w14:textId="77777777" w:rsidR="00BB0D99" w:rsidRDefault="00BB0D99">
                    <w:pPr>
                      <w:spacing w:line="173" w:lineRule="exact"/>
                      <w:ind w:left="20"/>
                      <w:rPr>
                        <w:b/>
                        <w:sz w:val="15"/>
                      </w:rPr>
                    </w:pPr>
                    <w:r>
                      <w:rPr>
                        <w:b/>
                        <w:color w:val="00558D"/>
                        <w:sz w:val="15"/>
                      </w:rPr>
                      <w:t>IALA Guideline 1081 – Provision of Virtual Aids to Navigation</w:t>
                    </w:r>
                  </w:p>
                  <w:p w14:paraId="340BD48D" w14:textId="77777777" w:rsidR="00BB0D99" w:rsidRDefault="00BB0D99">
                    <w:pPr>
                      <w:spacing w:before="33"/>
                      <w:ind w:left="20"/>
                      <w:rPr>
                        <w:b/>
                        <w:sz w:val="15"/>
                      </w:rPr>
                    </w:pPr>
                    <w:r>
                      <w:rPr>
                        <w:b/>
                        <w:color w:val="00558D"/>
                        <w:sz w:val="15"/>
                      </w:rPr>
                      <w:t>Edition 1.1 May 2013</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503288864" behindDoc="1" locked="0" layoutInCell="1" allowOverlap="1" wp14:anchorId="3A63E713" wp14:editId="25A49C65">
              <wp:simplePos x="0" y="0"/>
              <wp:positionH relativeFrom="page">
                <wp:posOffset>6875145</wp:posOffset>
              </wp:positionH>
              <wp:positionV relativeFrom="page">
                <wp:posOffset>10041890</wp:posOffset>
              </wp:positionV>
              <wp:extent cx="207010" cy="120650"/>
              <wp:effectExtent l="0" t="2540" r="4445"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D4844" w14:textId="79777091" w:rsidR="00BB0D99" w:rsidRDefault="00BB0D99">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7C35BA">
                            <w:rPr>
                              <w:b/>
                              <w:noProof/>
                              <w:color w:val="00558D"/>
                              <w:sz w:val="15"/>
                            </w:rP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3E713" id="_x0000_t202" coordsize="21600,21600" o:spt="202" path="m,l,21600r21600,l21600,xe">
              <v:stroke joinstyle="miter"/>
              <v:path gradientshapeok="t" o:connecttype="rect"/>
            </v:shapetype>
            <v:shape id="Text Box 1" o:spid="_x0000_s1034" type="#_x0000_t202" style="position:absolute;margin-left:541.35pt;margin-top:790.7pt;width:16.3pt;height:9.5pt;z-index:-2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" filled="f" stroked="f">
              <v:textbox inset="0,0,0,0">
                <w:txbxContent>
                  <w:p w14:paraId="427D4844" w14:textId="79777091" w:rsidR="00BB0D99" w:rsidRDefault="00BB0D99">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7C35BA">
                      <w:rPr>
                        <w:b/>
                        <w:noProof/>
                        <w:color w:val="00558D"/>
                        <w:sz w:val="15"/>
                      </w:rPr>
                      <w:t>24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8D8B7" w14:textId="77777777" w:rsidR="0085717B" w:rsidRDefault="0085717B">
      <w:r>
        <w:separator/>
      </w:r>
    </w:p>
  </w:footnote>
  <w:footnote w:type="continuationSeparator" w:id="0">
    <w:p w14:paraId="2627EB8D" w14:textId="77777777" w:rsidR="0085717B" w:rsidRDefault="0085717B">
      <w:r>
        <w:continuationSeparator/>
      </w:r>
    </w:p>
  </w:footnote>
  <w:footnote w:type="continuationNotice" w:id="1">
    <w:p w14:paraId="40DC9363" w14:textId="77777777" w:rsidR="0085717B" w:rsidRDefault="008571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91384" w14:textId="77777777" w:rsidR="00BB0D99" w:rsidRDefault="00BB0D99">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1900D" w14:textId="77777777" w:rsidR="00BB0D99" w:rsidRDefault="00BB0D99">
    <w:pPr>
      <w:pStyle w:val="Brdtekst"/>
      <w:spacing w:line="14" w:lineRule="auto"/>
      <w:ind w:left="0"/>
      <w:rPr>
        <w:sz w:val="20"/>
      </w:rPr>
    </w:pPr>
    <w:r>
      <w:rPr>
        <w:noProof/>
        <w:lang w:val="nb-NO" w:eastAsia="nb-NO"/>
      </w:rPr>
      <w:drawing>
        <wp:anchor distT="0" distB="0" distL="0" distR="0" simplePos="0" relativeHeight="268407527" behindDoc="1" locked="0" layoutInCell="1" allowOverlap="1" wp14:anchorId="49A7192F" wp14:editId="2A7DF977">
          <wp:simplePos x="0" y="0"/>
          <wp:positionH relativeFrom="page">
            <wp:posOffset>6963547</wp:posOffset>
          </wp:positionH>
          <wp:positionV relativeFrom="page">
            <wp:posOffset>293068</wp:posOffset>
          </wp:positionV>
          <wp:extent cx="269083" cy="292814"/>
          <wp:effectExtent l="0" t="0" r="0" b="0"/>
          <wp:wrapNone/>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 cstate="print"/>
                  <a:stretch>
                    <a:fillRect/>
                  </a:stretch>
                </pic:blipFill>
                <pic:spPr>
                  <a:xfrm>
                    <a:off x="0" y="0"/>
                    <a:ext cx="269083" cy="292814"/>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786A8" w14:textId="77777777" w:rsidR="00BB0D99" w:rsidRDefault="00BB0D99">
    <w:pPr>
      <w:pStyle w:val="Brdtekst"/>
      <w:spacing w:line="14" w:lineRule="auto"/>
      <w:ind w:left="0"/>
      <w:rPr>
        <w:sz w:val="20"/>
      </w:rPr>
    </w:pPr>
    <w:r>
      <w:rPr>
        <w:noProof/>
        <w:lang w:val="nb-NO" w:eastAsia="nb-NO"/>
      </w:rPr>
      <w:drawing>
        <wp:anchor distT="0" distB="0" distL="0" distR="0" simplePos="0" relativeHeight="268407551" behindDoc="1" locked="0" layoutInCell="1" allowOverlap="1" wp14:anchorId="3DD81875" wp14:editId="262F0C42">
          <wp:simplePos x="0" y="0"/>
          <wp:positionH relativeFrom="page">
            <wp:posOffset>6968464</wp:posOffset>
          </wp:positionH>
          <wp:positionV relativeFrom="page">
            <wp:posOffset>292917</wp:posOffset>
          </wp:positionV>
          <wp:extent cx="269632" cy="292917"/>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 cstate="print"/>
                  <a:stretch>
                    <a:fillRect/>
                  </a:stretch>
                </pic:blipFill>
                <pic:spPr>
                  <a:xfrm>
                    <a:off x="0" y="0"/>
                    <a:ext cx="269632" cy="292917"/>
                  </a:xfrm>
                  <a:prstGeom prst="rect">
                    <a:avLst/>
                  </a:prstGeom>
                </pic:spPr>
              </pic:pic>
            </a:graphicData>
          </a:graphic>
        </wp:anchor>
      </w:drawing>
    </w:r>
    <w:r>
      <w:rPr>
        <w:noProof/>
        <w:lang w:val="nb-NO" w:eastAsia="nb-NO"/>
      </w:rPr>
      <mc:AlternateContent>
        <mc:Choice Requires="wps">
          <w:drawing>
            <wp:anchor distT="0" distB="0" distL="114300" distR="114300" simplePos="0" relativeHeight="503288600" behindDoc="1" locked="0" layoutInCell="1" allowOverlap="1" wp14:anchorId="75F60BF3" wp14:editId="7B357085">
              <wp:simplePos x="0" y="0"/>
              <wp:positionH relativeFrom="page">
                <wp:posOffset>556895</wp:posOffset>
              </wp:positionH>
              <wp:positionV relativeFrom="page">
                <wp:posOffset>1879600</wp:posOffset>
              </wp:positionV>
              <wp:extent cx="6518275" cy="0"/>
              <wp:effectExtent l="13970" t="12700" r="11430" b="6350"/>
              <wp:wrapNone/>
              <wp:docPr id="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8275" cy="0"/>
                      </a:xfrm>
                      <a:prstGeom prst="line">
                        <a:avLst/>
                      </a:prstGeom>
                      <a:noFill/>
                      <a:ln w="12192">
                        <a:solidFill>
                          <a:srgbClr val="00558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D743B1F" id="Line 8" o:spid="_x0000_s1026" style="position:absolute;z-index:-27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5pt,148pt" to="557.1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" strokecolor="#00558d" strokeweight=".96pt">
              <w10:wrap anchorx="page" anchory="page"/>
            </v:line>
          </w:pict>
        </mc:Fallback>
      </mc:AlternateContent>
    </w:r>
    <w:r>
      <w:rPr>
        <w:noProof/>
        <w:lang w:val="nb-NO" w:eastAsia="nb-NO"/>
      </w:rPr>
      <mc:AlternateContent>
        <mc:Choice Requires="wps">
          <w:drawing>
            <wp:anchor distT="0" distB="0" distL="114300" distR="114300" simplePos="0" relativeHeight="503288624" behindDoc="1" locked="0" layoutInCell="1" allowOverlap="1" wp14:anchorId="4C2A9946" wp14:editId="1946EF1E">
              <wp:simplePos x="0" y="0"/>
              <wp:positionH relativeFrom="page">
                <wp:posOffset>563245</wp:posOffset>
              </wp:positionH>
              <wp:positionV relativeFrom="page">
                <wp:posOffset>1370330</wp:posOffset>
              </wp:positionV>
              <wp:extent cx="1615440" cy="381635"/>
              <wp:effectExtent l="1270" t="0" r="2540" b="635"/>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8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1642D" w14:textId="77777777" w:rsidR="00BB0D99" w:rsidRDefault="00BB0D99">
                          <w:pPr>
                            <w:spacing w:line="591" w:lineRule="exact"/>
                            <w:ind w:left="20"/>
                            <w:rPr>
                              <w:b/>
                              <w:sz w:val="56"/>
                            </w:rPr>
                          </w:pPr>
                          <w:r>
                            <w:rPr>
                              <w:b/>
                              <w:color w:val="009FE3"/>
                              <w:sz w:val="56"/>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A9946" id="_x0000_t202" coordsize="21600,21600" o:spt="202" path="m,l,21600r21600,l21600,xe">
              <v:stroke joinstyle="miter"/>
              <v:path gradientshapeok="t" o:connecttype="rect"/>
            </v:shapetype>
            <v:shape id="Text Box 7" o:spid="_x0000_s1030" type="#_x0000_t202" style="position:absolute;margin-left:44.35pt;margin-top:107.9pt;width:127.2pt;height:30.05pt;z-index:-2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" filled="f" stroked="f">
              <v:textbox inset="0,0,0,0">
                <w:txbxContent>
                  <w:p w14:paraId="06A1642D" w14:textId="77777777" w:rsidR="00BB0D99" w:rsidRDefault="00BB0D99">
                    <w:pPr>
                      <w:spacing w:line="591" w:lineRule="exact"/>
                      <w:ind w:left="20"/>
                      <w:rPr>
                        <w:b/>
                        <w:sz w:val="56"/>
                      </w:rPr>
                    </w:pPr>
                    <w:r>
                      <w:rPr>
                        <w:b/>
                        <w:color w:val="009FE3"/>
                        <w:sz w:val="56"/>
                      </w:rPr>
                      <w:t>CONTENTS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1B3FB" w14:textId="77777777" w:rsidR="00BB0D99" w:rsidRDefault="00BB0D99">
    <w:pPr>
      <w:pStyle w:val="Brdtekst"/>
      <w:spacing w:line="14" w:lineRule="auto"/>
      <w:ind w:left="0"/>
      <w:rPr>
        <w:sz w:val="20"/>
      </w:rPr>
    </w:pPr>
    <w:r>
      <w:rPr>
        <w:noProof/>
        <w:lang w:val="nb-NO" w:eastAsia="nb-NO"/>
      </w:rPr>
      <w:drawing>
        <wp:anchor distT="0" distB="0" distL="0" distR="0" simplePos="0" relativeHeight="268407767" behindDoc="1" locked="0" layoutInCell="1" allowOverlap="1" wp14:anchorId="237E8525" wp14:editId="47C6B023">
          <wp:simplePos x="0" y="0"/>
          <wp:positionH relativeFrom="page">
            <wp:posOffset>6949568</wp:posOffset>
          </wp:positionH>
          <wp:positionV relativeFrom="page">
            <wp:posOffset>296727</wp:posOffset>
          </wp:positionV>
          <wp:extent cx="268508" cy="292917"/>
          <wp:effectExtent l="0" t="0" r="0" b="0"/>
          <wp:wrapNone/>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r:embed="rId1" cstate="print"/>
                  <a:stretch>
                    <a:fillRect/>
                  </a:stretch>
                </pic:blipFill>
                <pic:spPr>
                  <a:xfrm>
                    <a:off x="0" y="0"/>
                    <a:ext cx="268508" cy="29291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71B6B"/>
    <w:multiLevelType w:val="hybridMultilevel"/>
    <w:tmpl w:val="0D92F8D8"/>
    <w:lvl w:ilvl="0" w:tplc="03B803C2">
      <w:numFmt w:val="bullet"/>
      <w:lvlText w:val=""/>
      <w:lvlJc w:val="left"/>
      <w:pPr>
        <w:ind w:left="531" w:hanging="425"/>
      </w:pPr>
      <w:rPr>
        <w:rFonts w:ascii="Symbol" w:eastAsia="Symbol" w:hAnsi="Symbol" w:cs="Symbol" w:hint="default"/>
        <w:color w:val="00558D"/>
        <w:w w:val="99"/>
        <w:sz w:val="22"/>
        <w:szCs w:val="22"/>
      </w:rPr>
    </w:lvl>
    <w:lvl w:ilvl="1" w:tplc="6F42D09E">
      <w:numFmt w:val="bullet"/>
      <w:lvlText w:val="•"/>
      <w:lvlJc w:val="left"/>
      <w:pPr>
        <w:ind w:left="669" w:hanging="425"/>
      </w:pPr>
      <w:rPr>
        <w:rFonts w:hint="default"/>
      </w:rPr>
    </w:lvl>
    <w:lvl w:ilvl="2" w:tplc="C16E272E">
      <w:numFmt w:val="bullet"/>
      <w:lvlText w:val="•"/>
      <w:lvlJc w:val="left"/>
      <w:pPr>
        <w:ind w:left="798" w:hanging="425"/>
      </w:pPr>
      <w:rPr>
        <w:rFonts w:hint="default"/>
      </w:rPr>
    </w:lvl>
    <w:lvl w:ilvl="3" w:tplc="987426BE">
      <w:numFmt w:val="bullet"/>
      <w:lvlText w:val="•"/>
      <w:lvlJc w:val="left"/>
      <w:pPr>
        <w:ind w:left="928" w:hanging="425"/>
      </w:pPr>
      <w:rPr>
        <w:rFonts w:hint="default"/>
      </w:rPr>
    </w:lvl>
    <w:lvl w:ilvl="4" w:tplc="D0A017A0">
      <w:numFmt w:val="bullet"/>
      <w:lvlText w:val="•"/>
      <w:lvlJc w:val="left"/>
      <w:pPr>
        <w:ind w:left="1057" w:hanging="425"/>
      </w:pPr>
      <w:rPr>
        <w:rFonts w:hint="default"/>
      </w:rPr>
    </w:lvl>
    <w:lvl w:ilvl="5" w:tplc="D4C66298">
      <w:numFmt w:val="bullet"/>
      <w:lvlText w:val="•"/>
      <w:lvlJc w:val="left"/>
      <w:pPr>
        <w:ind w:left="1187" w:hanging="425"/>
      </w:pPr>
      <w:rPr>
        <w:rFonts w:hint="default"/>
      </w:rPr>
    </w:lvl>
    <w:lvl w:ilvl="6" w:tplc="D3FCF552">
      <w:numFmt w:val="bullet"/>
      <w:lvlText w:val="•"/>
      <w:lvlJc w:val="left"/>
      <w:pPr>
        <w:ind w:left="1316" w:hanging="425"/>
      </w:pPr>
      <w:rPr>
        <w:rFonts w:hint="default"/>
      </w:rPr>
    </w:lvl>
    <w:lvl w:ilvl="7" w:tplc="FBF8F932">
      <w:numFmt w:val="bullet"/>
      <w:lvlText w:val="•"/>
      <w:lvlJc w:val="left"/>
      <w:pPr>
        <w:ind w:left="1445" w:hanging="425"/>
      </w:pPr>
      <w:rPr>
        <w:rFonts w:hint="default"/>
      </w:rPr>
    </w:lvl>
    <w:lvl w:ilvl="8" w:tplc="BAE46884">
      <w:numFmt w:val="bullet"/>
      <w:lvlText w:val="•"/>
      <w:lvlJc w:val="left"/>
      <w:pPr>
        <w:ind w:left="1575" w:hanging="425"/>
      </w:pPr>
      <w:rPr>
        <w:rFonts w:hint="default"/>
      </w:rPr>
    </w:lvl>
  </w:abstractNum>
  <w:abstractNum w:abstractNumId="1" w15:restartNumberingAfterBreak="0">
    <w:nsid w:val="2BF6404D"/>
    <w:multiLevelType w:val="hybridMultilevel"/>
    <w:tmpl w:val="02FCB8A2"/>
    <w:lvl w:ilvl="0" w:tplc="A72CDEFA">
      <w:numFmt w:val="bullet"/>
      <w:lvlText w:val=""/>
      <w:lvlJc w:val="left"/>
      <w:pPr>
        <w:ind w:left="531" w:hanging="425"/>
      </w:pPr>
      <w:rPr>
        <w:rFonts w:ascii="Symbol" w:eastAsia="Symbol" w:hAnsi="Symbol" w:cs="Symbol" w:hint="default"/>
        <w:color w:val="00558D"/>
        <w:w w:val="99"/>
        <w:sz w:val="22"/>
        <w:szCs w:val="22"/>
      </w:rPr>
    </w:lvl>
    <w:lvl w:ilvl="1" w:tplc="BBB22DD2">
      <w:numFmt w:val="bullet"/>
      <w:lvlText w:val="•"/>
      <w:lvlJc w:val="left"/>
      <w:pPr>
        <w:ind w:left="669" w:hanging="425"/>
      </w:pPr>
      <w:rPr>
        <w:rFonts w:hint="default"/>
      </w:rPr>
    </w:lvl>
    <w:lvl w:ilvl="2" w:tplc="3E8E4E08">
      <w:numFmt w:val="bullet"/>
      <w:lvlText w:val="•"/>
      <w:lvlJc w:val="left"/>
      <w:pPr>
        <w:ind w:left="798" w:hanging="425"/>
      </w:pPr>
      <w:rPr>
        <w:rFonts w:hint="default"/>
      </w:rPr>
    </w:lvl>
    <w:lvl w:ilvl="3" w:tplc="D6FACAFA">
      <w:numFmt w:val="bullet"/>
      <w:lvlText w:val="•"/>
      <w:lvlJc w:val="left"/>
      <w:pPr>
        <w:ind w:left="928" w:hanging="425"/>
      </w:pPr>
      <w:rPr>
        <w:rFonts w:hint="default"/>
      </w:rPr>
    </w:lvl>
    <w:lvl w:ilvl="4" w:tplc="7FF20CE2">
      <w:numFmt w:val="bullet"/>
      <w:lvlText w:val="•"/>
      <w:lvlJc w:val="left"/>
      <w:pPr>
        <w:ind w:left="1057" w:hanging="425"/>
      </w:pPr>
      <w:rPr>
        <w:rFonts w:hint="default"/>
      </w:rPr>
    </w:lvl>
    <w:lvl w:ilvl="5" w:tplc="79923282">
      <w:numFmt w:val="bullet"/>
      <w:lvlText w:val="•"/>
      <w:lvlJc w:val="left"/>
      <w:pPr>
        <w:ind w:left="1187" w:hanging="425"/>
      </w:pPr>
      <w:rPr>
        <w:rFonts w:hint="default"/>
      </w:rPr>
    </w:lvl>
    <w:lvl w:ilvl="6" w:tplc="2A72CE56">
      <w:numFmt w:val="bullet"/>
      <w:lvlText w:val="•"/>
      <w:lvlJc w:val="left"/>
      <w:pPr>
        <w:ind w:left="1316" w:hanging="425"/>
      </w:pPr>
      <w:rPr>
        <w:rFonts w:hint="default"/>
      </w:rPr>
    </w:lvl>
    <w:lvl w:ilvl="7" w:tplc="626C2AC0">
      <w:numFmt w:val="bullet"/>
      <w:lvlText w:val="•"/>
      <w:lvlJc w:val="left"/>
      <w:pPr>
        <w:ind w:left="1445" w:hanging="425"/>
      </w:pPr>
      <w:rPr>
        <w:rFonts w:hint="default"/>
      </w:rPr>
    </w:lvl>
    <w:lvl w:ilvl="8" w:tplc="88A83A4C">
      <w:numFmt w:val="bullet"/>
      <w:lvlText w:val="•"/>
      <w:lvlJc w:val="left"/>
      <w:pPr>
        <w:ind w:left="1575" w:hanging="425"/>
      </w:pPr>
      <w:rPr>
        <w:rFonts w:hint="default"/>
      </w:rPr>
    </w:lvl>
  </w:abstractNum>
  <w:abstractNum w:abstractNumId="2" w15:restartNumberingAfterBreak="0">
    <w:nsid w:val="2DFD0F0A"/>
    <w:multiLevelType w:val="hybridMultilevel"/>
    <w:tmpl w:val="38EAC8C2"/>
    <w:lvl w:ilvl="0" w:tplc="6A4A3614">
      <w:start w:val="1"/>
      <w:numFmt w:val="decimal"/>
      <w:lvlText w:val="[%1]"/>
      <w:lvlJc w:val="left"/>
      <w:pPr>
        <w:ind w:left="714" w:hanging="568"/>
      </w:pPr>
      <w:rPr>
        <w:rFonts w:ascii="Calibri" w:eastAsia="Calibri" w:hAnsi="Calibri" w:cs="Calibri" w:hint="default"/>
        <w:w w:val="99"/>
        <w:sz w:val="22"/>
        <w:szCs w:val="22"/>
      </w:rPr>
    </w:lvl>
    <w:lvl w:ilvl="1" w:tplc="F11A055A">
      <w:numFmt w:val="bullet"/>
      <w:lvlText w:val="•"/>
      <w:lvlJc w:val="left"/>
      <w:pPr>
        <w:ind w:left="1724" w:hanging="568"/>
      </w:pPr>
      <w:rPr>
        <w:rFonts w:hint="default"/>
      </w:rPr>
    </w:lvl>
    <w:lvl w:ilvl="2" w:tplc="AB124B3E">
      <w:numFmt w:val="bullet"/>
      <w:lvlText w:val="•"/>
      <w:lvlJc w:val="left"/>
      <w:pPr>
        <w:ind w:left="2728" w:hanging="568"/>
      </w:pPr>
      <w:rPr>
        <w:rFonts w:hint="default"/>
      </w:rPr>
    </w:lvl>
    <w:lvl w:ilvl="3" w:tplc="2090AC5A">
      <w:numFmt w:val="bullet"/>
      <w:lvlText w:val="•"/>
      <w:lvlJc w:val="left"/>
      <w:pPr>
        <w:ind w:left="3733" w:hanging="568"/>
      </w:pPr>
      <w:rPr>
        <w:rFonts w:hint="default"/>
      </w:rPr>
    </w:lvl>
    <w:lvl w:ilvl="4" w:tplc="838AA5E4">
      <w:numFmt w:val="bullet"/>
      <w:lvlText w:val="•"/>
      <w:lvlJc w:val="left"/>
      <w:pPr>
        <w:ind w:left="4737" w:hanging="568"/>
      </w:pPr>
      <w:rPr>
        <w:rFonts w:hint="default"/>
      </w:rPr>
    </w:lvl>
    <w:lvl w:ilvl="5" w:tplc="8456371C">
      <w:numFmt w:val="bullet"/>
      <w:lvlText w:val="•"/>
      <w:lvlJc w:val="left"/>
      <w:pPr>
        <w:ind w:left="5742" w:hanging="568"/>
      </w:pPr>
      <w:rPr>
        <w:rFonts w:hint="default"/>
      </w:rPr>
    </w:lvl>
    <w:lvl w:ilvl="6" w:tplc="BD864CE4">
      <w:numFmt w:val="bullet"/>
      <w:lvlText w:val="•"/>
      <w:lvlJc w:val="left"/>
      <w:pPr>
        <w:ind w:left="6746" w:hanging="568"/>
      </w:pPr>
      <w:rPr>
        <w:rFonts w:hint="default"/>
      </w:rPr>
    </w:lvl>
    <w:lvl w:ilvl="7" w:tplc="5F8875F6">
      <w:numFmt w:val="bullet"/>
      <w:lvlText w:val="•"/>
      <w:lvlJc w:val="left"/>
      <w:pPr>
        <w:ind w:left="7751" w:hanging="568"/>
      </w:pPr>
      <w:rPr>
        <w:rFonts w:hint="default"/>
      </w:rPr>
    </w:lvl>
    <w:lvl w:ilvl="8" w:tplc="D9043026">
      <w:numFmt w:val="bullet"/>
      <w:lvlText w:val="•"/>
      <w:lvlJc w:val="left"/>
      <w:pPr>
        <w:ind w:left="8755" w:hanging="568"/>
      </w:pPr>
      <w:rPr>
        <w:rFonts w:hint="default"/>
      </w:rPr>
    </w:lvl>
  </w:abstractNum>
  <w:abstractNum w:abstractNumId="3" w15:restartNumberingAfterBreak="0">
    <w:nsid w:val="3DC73239"/>
    <w:multiLevelType w:val="hybridMultilevel"/>
    <w:tmpl w:val="F71C89FA"/>
    <w:lvl w:ilvl="0" w:tplc="A7144884">
      <w:numFmt w:val="bullet"/>
      <w:lvlText w:val=""/>
      <w:lvlJc w:val="left"/>
      <w:pPr>
        <w:ind w:left="571" w:hanging="425"/>
      </w:pPr>
      <w:rPr>
        <w:rFonts w:ascii="Symbol" w:eastAsia="Symbol" w:hAnsi="Symbol" w:cs="Symbol" w:hint="default"/>
        <w:color w:val="00558D"/>
        <w:w w:val="99"/>
        <w:sz w:val="22"/>
        <w:szCs w:val="22"/>
      </w:rPr>
    </w:lvl>
    <w:lvl w:ilvl="1" w:tplc="53EAB7F4">
      <w:numFmt w:val="bullet"/>
      <w:lvlText w:val="•"/>
      <w:lvlJc w:val="left"/>
      <w:pPr>
        <w:ind w:left="1598" w:hanging="425"/>
      </w:pPr>
      <w:rPr>
        <w:rFonts w:hint="default"/>
      </w:rPr>
    </w:lvl>
    <w:lvl w:ilvl="2" w:tplc="96D4C338">
      <w:numFmt w:val="bullet"/>
      <w:lvlText w:val="•"/>
      <w:lvlJc w:val="left"/>
      <w:pPr>
        <w:ind w:left="2616" w:hanging="425"/>
      </w:pPr>
      <w:rPr>
        <w:rFonts w:hint="default"/>
      </w:rPr>
    </w:lvl>
    <w:lvl w:ilvl="3" w:tplc="EE8C3580">
      <w:numFmt w:val="bullet"/>
      <w:lvlText w:val="•"/>
      <w:lvlJc w:val="left"/>
      <w:pPr>
        <w:ind w:left="3635" w:hanging="425"/>
      </w:pPr>
      <w:rPr>
        <w:rFonts w:hint="default"/>
      </w:rPr>
    </w:lvl>
    <w:lvl w:ilvl="4" w:tplc="BC1AC360">
      <w:numFmt w:val="bullet"/>
      <w:lvlText w:val="•"/>
      <w:lvlJc w:val="left"/>
      <w:pPr>
        <w:ind w:left="4653" w:hanging="425"/>
      </w:pPr>
      <w:rPr>
        <w:rFonts w:hint="default"/>
      </w:rPr>
    </w:lvl>
    <w:lvl w:ilvl="5" w:tplc="F0E62982">
      <w:numFmt w:val="bullet"/>
      <w:lvlText w:val="•"/>
      <w:lvlJc w:val="left"/>
      <w:pPr>
        <w:ind w:left="5672" w:hanging="425"/>
      </w:pPr>
      <w:rPr>
        <w:rFonts w:hint="default"/>
      </w:rPr>
    </w:lvl>
    <w:lvl w:ilvl="6" w:tplc="ABF2D762">
      <w:numFmt w:val="bullet"/>
      <w:lvlText w:val="•"/>
      <w:lvlJc w:val="left"/>
      <w:pPr>
        <w:ind w:left="6690" w:hanging="425"/>
      </w:pPr>
      <w:rPr>
        <w:rFonts w:hint="default"/>
      </w:rPr>
    </w:lvl>
    <w:lvl w:ilvl="7" w:tplc="44469558">
      <w:numFmt w:val="bullet"/>
      <w:lvlText w:val="•"/>
      <w:lvlJc w:val="left"/>
      <w:pPr>
        <w:ind w:left="7709" w:hanging="425"/>
      </w:pPr>
      <w:rPr>
        <w:rFonts w:hint="default"/>
      </w:rPr>
    </w:lvl>
    <w:lvl w:ilvl="8" w:tplc="BCB27556">
      <w:numFmt w:val="bullet"/>
      <w:lvlText w:val="•"/>
      <w:lvlJc w:val="left"/>
      <w:pPr>
        <w:ind w:left="8727" w:hanging="425"/>
      </w:pPr>
      <w:rPr>
        <w:rFonts w:hint="default"/>
      </w:rPr>
    </w:lvl>
  </w:abstractNum>
  <w:abstractNum w:abstractNumId="4" w15:restartNumberingAfterBreak="0">
    <w:nsid w:val="3EC84C43"/>
    <w:multiLevelType w:val="hybridMultilevel"/>
    <w:tmpl w:val="3C68B04E"/>
    <w:lvl w:ilvl="0" w:tplc="76BA4CE4">
      <w:start w:val="1"/>
      <w:numFmt w:val="bullet"/>
      <w:lvlText w:val="-"/>
      <w:lvlJc w:val="left"/>
      <w:pPr>
        <w:ind w:left="720" w:hanging="360"/>
      </w:pPr>
      <w:rPr>
        <w:rFonts w:ascii="Calibri" w:eastAsia="Calibr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43C942C5"/>
    <w:multiLevelType w:val="hybridMultilevel"/>
    <w:tmpl w:val="9B0218B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5E827EE8"/>
    <w:multiLevelType w:val="multilevel"/>
    <w:tmpl w:val="113A3934"/>
    <w:lvl w:ilvl="0">
      <w:start w:val="1"/>
      <w:numFmt w:val="decimal"/>
      <w:lvlText w:val="%1."/>
      <w:lvlJc w:val="left"/>
      <w:pPr>
        <w:ind w:left="572" w:hanging="425"/>
      </w:pPr>
      <w:rPr>
        <w:rFonts w:ascii="Calibri" w:eastAsia="Calibri" w:hAnsi="Calibri" w:cs="Calibri" w:hint="default"/>
        <w:b/>
        <w:bCs/>
        <w:color w:val="00558D"/>
        <w:w w:val="99"/>
        <w:sz w:val="22"/>
        <w:szCs w:val="22"/>
      </w:rPr>
    </w:lvl>
    <w:lvl w:ilvl="1">
      <w:start w:val="1"/>
      <w:numFmt w:val="decimal"/>
      <w:lvlText w:val="%1.%2."/>
      <w:lvlJc w:val="left"/>
      <w:pPr>
        <w:ind w:left="856" w:hanging="710"/>
      </w:pPr>
      <w:rPr>
        <w:rFonts w:ascii="Calibri" w:eastAsia="Calibri" w:hAnsi="Calibri" w:cs="Calibri" w:hint="default"/>
        <w:color w:val="00558D"/>
        <w:w w:val="99"/>
        <w:sz w:val="22"/>
        <w:szCs w:val="22"/>
      </w:rPr>
    </w:lvl>
    <w:lvl w:ilvl="2">
      <w:start w:val="1"/>
      <w:numFmt w:val="decimal"/>
      <w:lvlText w:val="%1.%2.%3."/>
      <w:lvlJc w:val="left"/>
      <w:pPr>
        <w:ind w:left="1281" w:hanging="710"/>
      </w:pPr>
      <w:rPr>
        <w:rFonts w:ascii="Calibri" w:eastAsia="Calibri" w:hAnsi="Calibri" w:cs="Calibri" w:hint="default"/>
        <w:w w:val="100"/>
        <w:sz w:val="18"/>
        <w:szCs w:val="18"/>
      </w:rPr>
    </w:lvl>
    <w:lvl w:ilvl="3">
      <w:numFmt w:val="bullet"/>
      <w:lvlText w:val="•"/>
      <w:lvlJc w:val="left"/>
      <w:pPr>
        <w:ind w:left="2465" w:hanging="710"/>
      </w:pPr>
      <w:rPr>
        <w:rFonts w:hint="default"/>
      </w:rPr>
    </w:lvl>
    <w:lvl w:ilvl="4">
      <w:numFmt w:val="bullet"/>
      <w:lvlText w:val="•"/>
      <w:lvlJc w:val="left"/>
      <w:pPr>
        <w:ind w:left="3651" w:hanging="710"/>
      </w:pPr>
      <w:rPr>
        <w:rFonts w:hint="default"/>
      </w:rPr>
    </w:lvl>
    <w:lvl w:ilvl="5">
      <w:numFmt w:val="bullet"/>
      <w:lvlText w:val="•"/>
      <w:lvlJc w:val="left"/>
      <w:pPr>
        <w:ind w:left="4836" w:hanging="710"/>
      </w:pPr>
      <w:rPr>
        <w:rFonts w:hint="default"/>
      </w:rPr>
    </w:lvl>
    <w:lvl w:ilvl="6">
      <w:numFmt w:val="bullet"/>
      <w:lvlText w:val="•"/>
      <w:lvlJc w:val="left"/>
      <w:pPr>
        <w:ind w:left="6022" w:hanging="710"/>
      </w:pPr>
      <w:rPr>
        <w:rFonts w:hint="default"/>
      </w:rPr>
    </w:lvl>
    <w:lvl w:ilvl="7">
      <w:numFmt w:val="bullet"/>
      <w:lvlText w:val="•"/>
      <w:lvlJc w:val="left"/>
      <w:pPr>
        <w:ind w:left="7207" w:hanging="710"/>
      </w:pPr>
      <w:rPr>
        <w:rFonts w:hint="default"/>
      </w:rPr>
    </w:lvl>
    <w:lvl w:ilvl="8">
      <w:numFmt w:val="bullet"/>
      <w:lvlText w:val="•"/>
      <w:lvlJc w:val="left"/>
      <w:pPr>
        <w:ind w:left="8393" w:hanging="710"/>
      </w:pPr>
      <w:rPr>
        <w:rFonts w:hint="default"/>
      </w:rPr>
    </w:lvl>
  </w:abstractNum>
  <w:abstractNum w:abstractNumId="7" w15:restartNumberingAfterBreak="0">
    <w:nsid w:val="628311EB"/>
    <w:multiLevelType w:val="hybridMultilevel"/>
    <w:tmpl w:val="318E83B2"/>
    <w:lvl w:ilvl="0" w:tplc="B4D047D2">
      <w:numFmt w:val="bullet"/>
      <w:lvlText w:val=""/>
      <w:lvlJc w:val="left"/>
      <w:pPr>
        <w:ind w:left="531" w:hanging="425"/>
      </w:pPr>
      <w:rPr>
        <w:rFonts w:ascii="Symbol" w:eastAsia="Symbol" w:hAnsi="Symbol" w:cs="Symbol" w:hint="default"/>
        <w:color w:val="00558D"/>
        <w:w w:val="99"/>
        <w:sz w:val="22"/>
        <w:szCs w:val="22"/>
      </w:rPr>
    </w:lvl>
    <w:lvl w:ilvl="1" w:tplc="D84EB654">
      <w:numFmt w:val="bullet"/>
      <w:lvlText w:val="•"/>
      <w:lvlJc w:val="left"/>
      <w:pPr>
        <w:ind w:left="669" w:hanging="425"/>
      </w:pPr>
      <w:rPr>
        <w:rFonts w:hint="default"/>
      </w:rPr>
    </w:lvl>
    <w:lvl w:ilvl="2" w:tplc="2F2AEA90">
      <w:numFmt w:val="bullet"/>
      <w:lvlText w:val="•"/>
      <w:lvlJc w:val="left"/>
      <w:pPr>
        <w:ind w:left="798" w:hanging="425"/>
      </w:pPr>
      <w:rPr>
        <w:rFonts w:hint="default"/>
      </w:rPr>
    </w:lvl>
    <w:lvl w:ilvl="3" w:tplc="55CA8402">
      <w:numFmt w:val="bullet"/>
      <w:lvlText w:val="•"/>
      <w:lvlJc w:val="left"/>
      <w:pPr>
        <w:ind w:left="928" w:hanging="425"/>
      </w:pPr>
      <w:rPr>
        <w:rFonts w:hint="default"/>
      </w:rPr>
    </w:lvl>
    <w:lvl w:ilvl="4" w:tplc="A2BC8E16">
      <w:numFmt w:val="bullet"/>
      <w:lvlText w:val="•"/>
      <w:lvlJc w:val="left"/>
      <w:pPr>
        <w:ind w:left="1057" w:hanging="425"/>
      </w:pPr>
      <w:rPr>
        <w:rFonts w:hint="default"/>
      </w:rPr>
    </w:lvl>
    <w:lvl w:ilvl="5" w:tplc="42CAA6FC">
      <w:numFmt w:val="bullet"/>
      <w:lvlText w:val="•"/>
      <w:lvlJc w:val="left"/>
      <w:pPr>
        <w:ind w:left="1187" w:hanging="425"/>
      </w:pPr>
      <w:rPr>
        <w:rFonts w:hint="default"/>
      </w:rPr>
    </w:lvl>
    <w:lvl w:ilvl="6" w:tplc="BF50D0D0">
      <w:numFmt w:val="bullet"/>
      <w:lvlText w:val="•"/>
      <w:lvlJc w:val="left"/>
      <w:pPr>
        <w:ind w:left="1316" w:hanging="425"/>
      </w:pPr>
      <w:rPr>
        <w:rFonts w:hint="default"/>
      </w:rPr>
    </w:lvl>
    <w:lvl w:ilvl="7" w:tplc="6C440726">
      <w:numFmt w:val="bullet"/>
      <w:lvlText w:val="•"/>
      <w:lvlJc w:val="left"/>
      <w:pPr>
        <w:ind w:left="1445" w:hanging="425"/>
      </w:pPr>
      <w:rPr>
        <w:rFonts w:hint="default"/>
      </w:rPr>
    </w:lvl>
    <w:lvl w:ilvl="8" w:tplc="945AE43C">
      <w:numFmt w:val="bullet"/>
      <w:lvlText w:val="•"/>
      <w:lvlJc w:val="left"/>
      <w:pPr>
        <w:ind w:left="1575" w:hanging="425"/>
      </w:pPr>
      <w:rPr>
        <w:rFonts w:hint="default"/>
      </w:rPr>
    </w:lvl>
  </w:abstractNum>
  <w:abstractNum w:abstractNumId="8" w15:restartNumberingAfterBreak="0">
    <w:nsid w:val="6778386C"/>
    <w:multiLevelType w:val="hybridMultilevel"/>
    <w:tmpl w:val="6F5EDA24"/>
    <w:lvl w:ilvl="0" w:tplc="4C943520">
      <w:numFmt w:val="bullet"/>
      <w:lvlText w:val=""/>
      <w:lvlJc w:val="left"/>
      <w:pPr>
        <w:ind w:left="531" w:hanging="425"/>
      </w:pPr>
      <w:rPr>
        <w:rFonts w:ascii="Symbol" w:eastAsia="Symbol" w:hAnsi="Symbol" w:cs="Symbol" w:hint="default"/>
        <w:color w:val="00558D"/>
        <w:w w:val="99"/>
        <w:sz w:val="22"/>
        <w:szCs w:val="22"/>
      </w:rPr>
    </w:lvl>
    <w:lvl w:ilvl="1" w:tplc="7B168FD4">
      <w:numFmt w:val="bullet"/>
      <w:lvlText w:val="•"/>
      <w:lvlJc w:val="left"/>
      <w:pPr>
        <w:ind w:left="669" w:hanging="425"/>
      </w:pPr>
      <w:rPr>
        <w:rFonts w:hint="default"/>
      </w:rPr>
    </w:lvl>
    <w:lvl w:ilvl="2" w:tplc="29B0A956">
      <w:numFmt w:val="bullet"/>
      <w:lvlText w:val="•"/>
      <w:lvlJc w:val="left"/>
      <w:pPr>
        <w:ind w:left="798" w:hanging="425"/>
      </w:pPr>
      <w:rPr>
        <w:rFonts w:hint="default"/>
      </w:rPr>
    </w:lvl>
    <w:lvl w:ilvl="3" w:tplc="DCDA52AC">
      <w:numFmt w:val="bullet"/>
      <w:lvlText w:val="•"/>
      <w:lvlJc w:val="left"/>
      <w:pPr>
        <w:ind w:left="928" w:hanging="425"/>
      </w:pPr>
      <w:rPr>
        <w:rFonts w:hint="default"/>
      </w:rPr>
    </w:lvl>
    <w:lvl w:ilvl="4" w:tplc="E3221462">
      <w:numFmt w:val="bullet"/>
      <w:lvlText w:val="•"/>
      <w:lvlJc w:val="left"/>
      <w:pPr>
        <w:ind w:left="1057" w:hanging="425"/>
      </w:pPr>
      <w:rPr>
        <w:rFonts w:hint="default"/>
      </w:rPr>
    </w:lvl>
    <w:lvl w:ilvl="5" w:tplc="671AC9BE">
      <w:numFmt w:val="bullet"/>
      <w:lvlText w:val="•"/>
      <w:lvlJc w:val="left"/>
      <w:pPr>
        <w:ind w:left="1187" w:hanging="425"/>
      </w:pPr>
      <w:rPr>
        <w:rFonts w:hint="default"/>
      </w:rPr>
    </w:lvl>
    <w:lvl w:ilvl="6" w:tplc="01267C18">
      <w:numFmt w:val="bullet"/>
      <w:lvlText w:val="•"/>
      <w:lvlJc w:val="left"/>
      <w:pPr>
        <w:ind w:left="1316" w:hanging="425"/>
      </w:pPr>
      <w:rPr>
        <w:rFonts w:hint="default"/>
      </w:rPr>
    </w:lvl>
    <w:lvl w:ilvl="7" w:tplc="2A1CBF3C">
      <w:numFmt w:val="bullet"/>
      <w:lvlText w:val="•"/>
      <w:lvlJc w:val="left"/>
      <w:pPr>
        <w:ind w:left="1445" w:hanging="425"/>
      </w:pPr>
      <w:rPr>
        <w:rFonts w:hint="default"/>
      </w:rPr>
    </w:lvl>
    <w:lvl w:ilvl="8" w:tplc="E82ED132">
      <w:numFmt w:val="bullet"/>
      <w:lvlText w:val="•"/>
      <w:lvlJc w:val="left"/>
      <w:pPr>
        <w:ind w:left="1575" w:hanging="425"/>
      </w:pPr>
      <w:rPr>
        <w:rFonts w:hint="default"/>
      </w:rPr>
    </w:lvl>
  </w:abstractNum>
  <w:abstractNum w:abstractNumId="9" w15:restartNumberingAfterBreak="0">
    <w:nsid w:val="6AB612AC"/>
    <w:multiLevelType w:val="hybridMultilevel"/>
    <w:tmpl w:val="1390D1DC"/>
    <w:lvl w:ilvl="0" w:tplc="716A8E02">
      <w:numFmt w:val="bullet"/>
      <w:lvlText w:val=""/>
      <w:lvlJc w:val="left"/>
      <w:pPr>
        <w:ind w:left="531" w:hanging="425"/>
      </w:pPr>
      <w:rPr>
        <w:rFonts w:ascii="Symbol" w:eastAsia="Symbol" w:hAnsi="Symbol" w:cs="Symbol" w:hint="default"/>
        <w:color w:val="00558D"/>
        <w:w w:val="99"/>
        <w:sz w:val="22"/>
        <w:szCs w:val="22"/>
      </w:rPr>
    </w:lvl>
    <w:lvl w:ilvl="1" w:tplc="45900BD4">
      <w:numFmt w:val="bullet"/>
      <w:lvlText w:val="•"/>
      <w:lvlJc w:val="left"/>
      <w:pPr>
        <w:ind w:left="669" w:hanging="425"/>
      </w:pPr>
      <w:rPr>
        <w:rFonts w:hint="default"/>
      </w:rPr>
    </w:lvl>
    <w:lvl w:ilvl="2" w:tplc="281C3058">
      <w:numFmt w:val="bullet"/>
      <w:lvlText w:val="•"/>
      <w:lvlJc w:val="left"/>
      <w:pPr>
        <w:ind w:left="798" w:hanging="425"/>
      </w:pPr>
      <w:rPr>
        <w:rFonts w:hint="default"/>
      </w:rPr>
    </w:lvl>
    <w:lvl w:ilvl="3" w:tplc="2B62C28A">
      <w:numFmt w:val="bullet"/>
      <w:lvlText w:val="•"/>
      <w:lvlJc w:val="left"/>
      <w:pPr>
        <w:ind w:left="928" w:hanging="425"/>
      </w:pPr>
      <w:rPr>
        <w:rFonts w:hint="default"/>
      </w:rPr>
    </w:lvl>
    <w:lvl w:ilvl="4" w:tplc="A9409F76">
      <w:numFmt w:val="bullet"/>
      <w:lvlText w:val="•"/>
      <w:lvlJc w:val="left"/>
      <w:pPr>
        <w:ind w:left="1057" w:hanging="425"/>
      </w:pPr>
      <w:rPr>
        <w:rFonts w:hint="default"/>
      </w:rPr>
    </w:lvl>
    <w:lvl w:ilvl="5" w:tplc="1D10366A">
      <w:numFmt w:val="bullet"/>
      <w:lvlText w:val="•"/>
      <w:lvlJc w:val="left"/>
      <w:pPr>
        <w:ind w:left="1187" w:hanging="425"/>
      </w:pPr>
      <w:rPr>
        <w:rFonts w:hint="default"/>
      </w:rPr>
    </w:lvl>
    <w:lvl w:ilvl="6" w:tplc="0D04BD74">
      <w:numFmt w:val="bullet"/>
      <w:lvlText w:val="•"/>
      <w:lvlJc w:val="left"/>
      <w:pPr>
        <w:ind w:left="1316" w:hanging="425"/>
      </w:pPr>
      <w:rPr>
        <w:rFonts w:hint="default"/>
      </w:rPr>
    </w:lvl>
    <w:lvl w:ilvl="7" w:tplc="7DD2407E">
      <w:numFmt w:val="bullet"/>
      <w:lvlText w:val="•"/>
      <w:lvlJc w:val="left"/>
      <w:pPr>
        <w:ind w:left="1445" w:hanging="425"/>
      </w:pPr>
      <w:rPr>
        <w:rFonts w:hint="default"/>
      </w:rPr>
    </w:lvl>
    <w:lvl w:ilvl="8" w:tplc="A0684D4C">
      <w:numFmt w:val="bullet"/>
      <w:lvlText w:val="•"/>
      <w:lvlJc w:val="left"/>
      <w:pPr>
        <w:ind w:left="1575" w:hanging="425"/>
      </w:pPr>
      <w:rPr>
        <w:rFonts w:hint="default"/>
      </w:rPr>
    </w:lvl>
  </w:abstractNum>
  <w:abstractNum w:abstractNumId="10" w15:restartNumberingAfterBreak="0">
    <w:nsid w:val="70D44CDB"/>
    <w:multiLevelType w:val="hybridMultilevel"/>
    <w:tmpl w:val="5AE0A124"/>
    <w:lvl w:ilvl="0" w:tplc="67B612FC">
      <w:numFmt w:val="bullet"/>
      <w:lvlText w:val=""/>
      <w:lvlJc w:val="left"/>
      <w:pPr>
        <w:ind w:left="531" w:hanging="425"/>
      </w:pPr>
      <w:rPr>
        <w:rFonts w:ascii="Symbol" w:eastAsia="Symbol" w:hAnsi="Symbol" w:cs="Symbol" w:hint="default"/>
        <w:color w:val="00558D"/>
        <w:w w:val="99"/>
        <w:sz w:val="22"/>
        <w:szCs w:val="22"/>
      </w:rPr>
    </w:lvl>
    <w:lvl w:ilvl="1" w:tplc="BCDE473C">
      <w:numFmt w:val="bullet"/>
      <w:lvlText w:val="•"/>
      <w:lvlJc w:val="left"/>
      <w:pPr>
        <w:ind w:left="669" w:hanging="425"/>
      </w:pPr>
      <w:rPr>
        <w:rFonts w:hint="default"/>
      </w:rPr>
    </w:lvl>
    <w:lvl w:ilvl="2" w:tplc="4E20B696">
      <w:numFmt w:val="bullet"/>
      <w:lvlText w:val="•"/>
      <w:lvlJc w:val="left"/>
      <w:pPr>
        <w:ind w:left="798" w:hanging="425"/>
      </w:pPr>
      <w:rPr>
        <w:rFonts w:hint="default"/>
      </w:rPr>
    </w:lvl>
    <w:lvl w:ilvl="3" w:tplc="3ACADBA2">
      <w:numFmt w:val="bullet"/>
      <w:lvlText w:val="•"/>
      <w:lvlJc w:val="left"/>
      <w:pPr>
        <w:ind w:left="928" w:hanging="425"/>
      </w:pPr>
      <w:rPr>
        <w:rFonts w:hint="default"/>
      </w:rPr>
    </w:lvl>
    <w:lvl w:ilvl="4" w:tplc="8286F332">
      <w:numFmt w:val="bullet"/>
      <w:lvlText w:val="•"/>
      <w:lvlJc w:val="left"/>
      <w:pPr>
        <w:ind w:left="1057" w:hanging="425"/>
      </w:pPr>
      <w:rPr>
        <w:rFonts w:hint="default"/>
      </w:rPr>
    </w:lvl>
    <w:lvl w:ilvl="5" w:tplc="6A605DD6">
      <w:numFmt w:val="bullet"/>
      <w:lvlText w:val="•"/>
      <w:lvlJc w:val="left"/>
      <w:pPr>
        <w:ind w:left="1187" w:hanging="425"/>
      </w:pPr>
      <w:rPr>
        <w:rFonts w:hint="default"/>
      </w:rPr>
    </w:lvl>
    <w:lvl w:ilvl="6" w:tplc="543ABA1E">
      <w:numFmt w:val="bullet"/>
      <w:lvlText w:val="•"/>
      <w:lvlJc w:val="left"/>
      <w:pPr>
        <w:ind w:left="1316" w:hanging="425"/>
      </w:pPr>
      <w:rPr>
        <w:rFonts w:hint="default"/>
      </w:rPr>
    </w:lvl>
    <w:lvl w:ilvl="7" w:tplc="80B63FE0">
      <w:numFmt w:val="bullet"/>
      <w:lvlText w:val="•"/>
      <w:lvlJc w:val="left"/>
      <w:pPr>
        <w:ind w:left="1445" w:hanging="425"/>
      </w:pPr>
      <w:rPr>
        <w:rFonts w:hint="default"/>
      </w:rPr>
    </w:lvl>
    <w:lvl w:ilvl="8" w:tplc="D3C82766">
      <w:numFmt w:val="bullet"/>
      <w:lvlText w:val="•"/>
      <w:lvlJc w:val="left"/>
      <w:pPr>
        <w:ind w:left="1575" w:hanging="425"/>
      </w:pPr>
      <w:rPr>
        <w:rFonts w:hint="default"/>
      </w:rPr>
    </w:lvl>
  </w:abstractNum>
  <w:abstractNum w:abstractNumId="11" w15:restartNumberingAfterBreak="0">
    <w:nsid w:val="70F83B5C"/>
    <w:multiLevelType w:val="hybridMultilevel"/>
    <w:tmpl w:val="F90CE0F2"/>
    <w:lvl w:ilvl="0" w:tplc="3A4C0686">
      <w:numFmt w:val="bullet"/>
      <w:lvlText w:val=""/>
      <w:lvlJc w:val="left"/>
      <w:pPr>
        <w:ind w:left="531" w:hanging="425"/>
      </w:pPr>
      <w:rPr>
        <w:rFonts w:ascii="Symbol" w:eastAsia="Symbol" w:hAnsi="Symbol" w:cs="Symbol" w:hint="default"/>
        <w:color w:val="00558D"/>
        <w:w w:val="99"/>
        <w:sz w:val="22"/>
        <w:szCs w:val="22"/>
      </w:rPr>
    </w:lvl>
    <w:lvl w:ilvl="1" w:tplc="97C4DF40">
      <w:numFmt w:val="bullet"/>
      <w:lvlText w:val="•"/>
      <w:lvlJc w:val="left"/>
      <w:pPr>
        <w:ind w:left="669" w:hanging="425"/>
      </w:pPr>
      <w:rPr>
        <w:rFonts w:hint="default"/>
      </w:rPr>
    </w:lvl>
    <w:lvl w:ilvl="2" w:tplc="18D289E8">
      <w:numFmt w:val="bullet"/>
      <w:lvlText w:val="•"/>
      <w:lvlJc w:val="left"/>
      <w:pPr>
        <w:ind w:left="798" w:hanging="425"/>
      </w:pPr>
      <w:rPr>
        <w:rFonts w:hint="default"/>
      </w:rPr>
    </w:lvl>
    <w:lvl w:ilvl="3" w:tplc="0AB061C8">
      <w:numFmt w:val="bullet"/>
      <w:lvlText w:val="•"/>
      <w:lvlJc w:val="left"/>
      <w:pPr>
        <w:ind w:left="928" w:hanging="425"/>
      </w:pPr>
      <w:rPr>
        <w:rFonts w:hint="default"/>
      </w:rPr>
    </w:lvl>
    <w:lvl w:ilvl="4" w:tplc="8CBEBB4A">
      <w:numFmt w:val="bullet"/>
      <w:lvlText w:val="•"/>
      <w:lvlJc w:val="left"/>
      <w:pPr>
        <w:ind w:left="1057" w:hanging="425"/>
      </w:pPr>
      <w:rPr>
        <w:rFonts w:hint="default"/>
      </w:rPr>
    </w:lvl>
    <w:lvl w:ilvl="5" w:tplc="75AE1B28">
      <w:numFmt w:val="bullet"/>
      <w:lvlText w:val="•"/>
      <w:lvlJc w:val="left"/>
      <w:pPr>
        <w:ind w:left="1187" w:hanging="425"/>
      </w:pPr>
      <w:rPr>
        <w:rFonts w:hint="default"/>
      </w:rPr>
    </w:lvl>
    <w:lvl w:ilvl="6" w:tplc="25AEE076">
      <w:numFmt w:val="bullet"/>
      <w:lvlText w:val="•"/>
      <w:lvlJc w:val="left"/>
      <w:pPr>
        <w:ind w:left="1316" w:hanging="425"/>
      </w:pPr>
      <w:rPr>
        <w:rFonts w:hint="default"/>
      </w:rPr>
    </w:lvl>
    <w:lvl w:ilvl="7" w:tplc="CA9A249C">
      <w:numFmt w:val="bullet"/>
      <w:lvlText w:val="•"/>
      <w:lvlJc w:val="left"/>
      <w:pPr>
        <w:ind w:left="1445" w:hanging="425"/>
      </w:pPr>
      <w:rPr>
        <w:rFonts w:hint="default"/>
      </w:rPr>
    </w:lvl>
    <w:lvl w:ilvl="8" w:tplc="C7A6A6B8">
      <w:numFmt w:val="bullet"/>
      <w:lvlText w:val="•"/>
      <w:lvlJc w:val="left"/>
      <w:pPr>
        <w:ind w:left="1575" w:hanging="425"/>
      </w:pPr>
      <w:rPr>
        <w:rFonts w:hint="default"/>
      </w:rPr>
    </w:lvl>
  </w:abstractNum>
  <w:abstractNum w:abstractNumId="12" w15:restartNumberingAfterBreak="0">
    <w:nsid w:val="72F44CF4"/>
    <w:multiLevelType w:val="hybridMultilevel"/>
    <w:tmpl w:val="F85EF1D6"/>
    <w:lvl w:ilvl="0" w:tplc="34F28D08">
      <w:numFmt w:val="bullet"/>
      <w:lvlText w:val=""/>
      <w:lvlJc w:val="left"/>
      <w:pPr>
        <w:ind w:left="531" w:hanging="425"/>
      </w:pPr>
      <w:rPr>
        <w:rFonts w:ascii="Symbol" w:eastAsia="Symbol" w:hAnsi="Symbol" w:cs="Symbol" w:hint="default"/>
        <w:color w:val="00558D"/>
        <w:w w:val="99"/>
        <w:sz w:val="22"/>
        <w:szCs w:val="22"/>
      </w:rPr>
    </w:lvl>
    <w:lvl w:ilvl="1" w:tplc="CF0A6068">
      <w:numFmt w:val="bullet"/>
      <w:lvlText w:val="•"/>
      <w:lvlJc w:val="left"/>
      <w:pPr>
        <w:ind w:left="669" w:hanging="425"/>
      </w:pPr>
      <w:rPr>
        <w:rFonts w:hint="default"/>
      </w:rPr>
    </w:lvl>
    <w:lvl w:ilvl="2" w:tplc="F198D6E8">
      <w:numFmt w:val="bullet"/>
      <w:lvlText w:val="•"/>
      <w:lvlJc w:val="left"/>
      <w:pPr>
        <w:ind w:left="798" w:hanging="425"/>
      </w:pPr>
      <w:rPr>
        <w:rFonts w:hint="default"/>
      </w:rPr>
    </w:lvl>
    <w:lvl w:ilvl="3" w:tplc="151E5D48">
      <w:numFmt w:val="bullet"/>
      <w:lvlText w:val="•"/>
      <w:lvlJc w:val="left"/>
      <w:pPr>
        <w:ind w:left="928" w:hanging="425"/>
      </w:pPr>
      <w:rPr>
        <w:rFonts w:hint="default"/>
      </w:rPr>
    </w:lvl>
    <w:lvl w:ilvl="4" w:tplc="0D249DAE">
      <w:numFmt w:val="bullet"/>
      <w:lvlText w:val="•"/>
      <w:lvlJc w:val="left"/>
      <w:pPr>
        <w:ind w:left="1057" w:hanging="425"/>
      </w:pPr>
      <w:rPr>
        <w:rFonts w:hint="default"/>
      </w:rPr>
    </w:lvl>
    <w:lvl w:ilvl="5" w:tplc="98348F6C">
      <w:numFmt w:val="bullet"/>
      <w:lvlText w:val="•"/>
      <w:lvlJc w:val="left"/>
      <w:pPr>
        <w:ind w:left="1187" w:hanging="425"/>
      </w:pPr>
      <w:rPr>
        <w:rFonts w:hint="default"/>
      </w:rPr>
    </w:lvl>
    <w:lvl w:ilvl="6" w:tplc="94E49CF0">
      <w:numFmt w:val="bullet"/>
      <w:lvlText w:val="•"/>
      <w:lvlJc w:val="left"/>
      <w:pPr>
        <w:ind w:left="1316" w:hanging="425"/>
      </w:pPr>
      <w:rPr>
        <w:rFonts w:hint="default"/>
      </w:rPr>
    </w:lvl>
    <w:lvl w:ilvl="7" w:tplc="40BCF0C6">
      <w:numFmt w:val="bullet"/>
      <w:lvlText w:val="•"/>
      <w:lvlJc w:val="left"/>
      <w:pPr>
        <w:ind w:left="1445" w:hanging="425"/>
      </w:pPr>
      <w:rPr>
        <w:rFonts w:hint="default"/>
      </w:rPr>
    </w:lvl>
    <w:lvl w:ilvl="8" w:tplc="775A1F8E">
      <w:numFmt w:val="bullet"/>
      <w:lvlText w:val="•"/>
      <w:lvlJc w:val="left"/>
      <w:pPr>
        <w:ind w:left="1575" w:hanging="425"/>
      </w:pPr>
      <w:rPr>
        <w:rFonts w:hint="default"/>
      </w:rPr>
    </w:lvl>
  </w:abstractNum>
  <w:abstractNum w:abstractNumId="13" w15:restartNumberingAfterBreak="0">
    <w:nsid w:val="76252877"/>
    <w:multiLevelType w:val="hybridMultilevel"/>
    <w:tmpl w:val="360A95A8"/>
    <w:lvl w:ilvl="0" w:tplc="C59C6666">
      <w:numFmt w:val="bullet"/>
      <w:lvlText w:val=""/>
      <w:lvlJc w:val="left"/>
      <w:pPr>
        <w:ind w:left="531" w:hanging="425"/>
      </w:pPr>
      <w:rPr>
        <w:rFonts w:ascii="Symbol" w:eastAsia="Symbol" w:hAnsi="Symbol" w:cs="Symbol" w:hint="default"/>
        <w:color w:val="00558D"/>
        <w:w w:val="99"/>
        <w:sz w:val="22"/>
        <w:szCs w:val="22"/>
      </w:rPr>
    </w:lvl>
    <w:lvl w:ilvl="1" w:tplc="F7946CC2">
      <w:numFmt w:val="bullet"/>
      <w:lvlText w:val="•"/>
      <w:lvlJc w:val="left"/>
      <w:pPr>
        <w:ind w:left="669" w:hanging="425"/>
      </w:pPr>
      <w:rPr>
        <w:rFonts w:hint="default"/>
      </w:rPr>
    </w:lvl>
    <w:lvl w:ilvl="2" w:tplc="C5F84520">
      <w:numFmt w:val="bullet"/>
      <w:lvlText w:val="•"/>
      <w:lvlJc w:val="left"/>
      <w:pPr>
        <w:ind w:left="798" w:hanging="425"/>
      </w:pPr>
      <w:rPr>
        <w:rFonts w:hint="default"/>
      </w:rPr>
    </w:lvl>
    <w:lvl w:ilvl="3" w:tplc="6A7C91E2">
      <w:numFmt w:val="bullet"/>
      <w:lvlText w:val="•"/>
      <w:lvlJc w:val="left"/>
      <w:pPr>
        <w:ind w:left="928" w:hanging="425"/>
      </w:pPr>
      <w:rPr>
        <w:rFonts w:hint="default"/>
      </w:rPr>
    </w:lvl>
    <w:lvl w:ilvl="4" w:tplc="F7C2731A">
      <w:numFmt w:val="bullet"/>
      <w:lvlText w:val="•"/>
      <w:lvlJc w:val="left"/>
      <w:pPr>
        <w:ind w:left="1057" w:hanging="425"/>
      </w:pPr>
      <w:rPr>
        <w:rFonts w:hint="default"/>
      </w:rPr>
    </w:lvl>
    <w:lvl w:ilvl="5" w:tplc="2DA2F9B6">
      <w:numFmt w:val="bullet"/>
      <w:lvlText w:val="•"/>
      <w:lvlJc w:val="left"/>
      <w:pPr>
        <w:ind w:left="1187" w:hanging="425"/>
      </w:pPr>
      <w:rPr>
        <w:rFonts w:hint="default"/>
      </w:rPr>
    </w:lvl>
    <w:lvl w:ilvl="6" w:tplc="52726F46">
      <w:numFmt w:val="bullet"/>
      <w:lvlText w:val="•"/>
      <w:lvlJc w:val="left"/>
      <w:pPr>
        <w:ind w:left="1316" w:hanging="425"/>
      </w:pPr>
      <w:rPr>
        <w:rFonts w:hint="default"/>
      </w:rPr>
    </w:lvl>
    <w:lvl w:ilvl="7" w:tplc="6CBCCCB2">
      <w:numFmt w:val="bullet"/>
      <w:lvlText w:val="•"/>
      <w:lvlJc w:val="left"/>
      <w:pPr>
        <w:ind w:left="1445" w:hanging="425"/>
      </w:pPr>
      <w:rPr>
        <w:rFonts w:hint="default"/>
      </w:rPr>
    </w:lvl>
    <w:lvl w:ilvl="8" w:tplc="499C5002">
      <w:numFmt w:val="bullet"/>
      <w:lvlText w:val="•"/>
      <w:lvlJc w:val="left"/>
      <w:pPr>
        <w:ind w:left="1575" w:hanging="425"/>
      </w:pPr>
      <w:rPr>
        <w:rFonts w:hint="default"/>
      </w:rPr>
    </w:lvl>
  </w:abstractNum>
  <w:abstractNum w:abstractNumId="14" w15:restartNumberingAfterBreak="0">
    <w:nsid w:val="76F73843"/>
    <w:multiLevelType w:val="hybridMultilevel"/>
    <w:tmpl w:val="20BC2158"/>
    <w:lvl w:ilvl="0" w:tplc="8BD61F52">
      <w:numFmt w:val="bullet"/>
      <w:lvlText w:val=""/>
      <w:lvlJc w:val="left"/>
      <w:pPr>
        <w:ind w:left="531" w:hanging="425"/>
      </w:pPr>
      <w:rPr>
        <w:rFonts w:ascii="Symbol" w:eastAsia="Symbol" w:hAnsi="Symbol" w:cs="Symbol" w:hint="default"/>
        <w:color w:val="00558D"/>
        <w:w w:val="99"/>
        <w:sz w:val="22"/>
        <w:szCs w:val="22"/>
      </w:rPr>
    </w:lvl>
    <w:lvl w:ilvl="1" w:tplc="F32208F4">
      <w:numFmt w:val="bullet"/>
      <w:lvlText w:val="•"/>
      <w:lvlJc w:val="left"/>
      <w:pPr>
        <w:ind w:left="669" w:hanging="425"/>
      </w:pPr>
      <w:rPr>
        <w:rFonts w:hint="default"/>
      </w:rPr>
    </w:lvl>
    <w:lvl w:ilvl="2" w:tplc="FAF404DA">
      <w:numFmt w:val="bullet"/>
      <w:lvlText w:val="•"/>
      <w:lvlJc w:val="left"/>
      <w:pPr>
        <w:ind w:left="798" w:hanging="425"/>
      </w:pPr>
      <w:rPr>
        <w:rFonts w:hint="default"/>
      </w:rPr>
    </w:lvl>
    <w:lvl w:ilvl="3" w:tplc="830E5080">
      <w:numFmt w:val="bullet"/>
      <w:lvlText w:val="•"/>
      <w:lvlJc w:val="left"/>
      <w:pPr>
        <w:ind w:left="928" w:hanging="425"/>
      </w:pPr>
      <w:rPr>
        <w:rFonts w:hint="default"/>
      </w:rPr>
    </w:lvl>
    <w:lvl w:ilvl="4" w:tplc="C66EF7B6">
      <w:numFmt w:val="bullet"/>
      <w:lvlText w:val="•"/>
      <w:lvlJc w:val="left"/>
      <w:pPr>
        <w:ind w:left="1057" w:hanging="425"/>
      </w:pPr>
      <w:rPr>
        <w:rFonts w:hint="default"/>
      </w:rPr>
    </w:lvl>
    <w:lvl w:ilvl="5" w:tplc="CC22A978">
      <w:numFmt w:val="bullet"/>
      <w:lvlText w:val="•"/>
      <w:lvlJc w:val="left"/>
      <w:pPr>
        <w:ind w:left="1187" w:hanging="425"/>
      </w:pPr>
      <w:rPr>
        <w:rFonts w:hint="default"/>
      </w:rPr>
    </w:lvl>
    <w:lvl w:ilvl="6" w:tplc="ECECD986">
      <w:numFmt w:val="bullet"/>
      <w:lvlText w:val="•"/>
      <w:lvlJc w:val="left"/>
      <w:pPr>
        <w:ind w:left="1316" w:hanging="425"/>
      </w:pPr>
      <w:rPr>
        <w:rFonts w:hint="default"/>
      </w:rPr>
    </w:lvl>
    <w:lvl w:ilvl="7" w:tplc="85D255CA">
      <w:numFmt w:val="bullet"/>
      <w:lvlText w:val="•"/>
      <w:lvlJc w:val="left"/>
      <w:pPr>
        <w:ind w:left="1445" w:hanging="425"/>
      </w:pPr>
      <w:rPr>
        <w:rFonts w:hint="default"/>
      </w:rPr>
    </w:lvl>
    <w:lvl w:ilvl="8" w:tplc="91C6F908">
      <w:numFmt w:val="bullet"/>
      <w:lvlText w:val="•"/>
      <w:lvlJc w:val="left"/>
      <w:pPr>
        <w:ind w:left="1575" w:hanging="425"/>
      </w:pPr>
      <w:rPr>
        <w:rFonts w:hint="default"/>
      </w:rPr>
    </w:lvl>
  </w:abstractNum>
  <w:abstractNum w:abstractNumId="15" w15:restartNumberingAfterBreak="0">
    <w:nsid w:val="79FD2741"/>
    <w:multiLevelType w:val="multilevel"/>
    <w:tmpl w:val="FA3A34B0"/>
    <w:lvl w:ilvl="0">
      <w:start w:val="1"/>
      <w:numFmt w:val="decimal"/>
      <w:lvlText w:val="%1."/>
      <w:lvlJc w:val="left"/>
      <w:pPr>
        <w:ind w:left="856" w:hanging="710"/>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pPr>
      <w:rPr>
        <w:rFonts w:ascii="Calibri" w:eastAsia="Calibri" w:hAnsi="Calibri" w:cs="Calibri" w:hint="default"/>
        <w:b/>
        <w:bCs/>
        <w:color w:val="407DC9"/>
        <w:spacing w:val="-1"/>
        <w:w w:val="100"/>
        <w:sz w:val="24"/>
        <w:szCs w:val="24"/>
      </w:rPr>
    </w:lvl>
    <w:lvl w:ilvl="2">
      <w:start w:val="1"/>
      <w:numFmt w:val="decimal"/>
      <w:lvlText w:val="%1.%2.%3."/>
      <w:lvlJc w:val="left"/>
      <w:pPr>
        <w:ind w:left="1139" w:hanging="993"/>
      </w:pPr>
      <w:rPr>
        <w:rFonts w:ascii="Calibri" w:eastAsia="Calibri" w:hAnsi="Calibri" w:cs="Calibri" w:hint="default"/>
        <w:b/>
        <w:bCs/>
        <w:color w:val="407DC9"/>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num w:numId="1">
    <w:abstractNumId w:val="13"/>
  </w:num>
  <w:num w:numId="2">
    <w:abstractNumId w:val="10"/>
  </w:num>
  <w:num w:numId="3">
    <w:abstractNumId w:val="9"/>
  </w:num>
  <w:num w:numId="4">
    <w:abstractNumId w:val="7"/>
  </w:num>
  <w:num w:numId="5">
    <w:abstractNumId w:val="0"/>
  </w:num>
  <w:num w:numId="6">
    <w:abstractNumId w:val="12"/>
  </w:num>
  <w:num w:numId="7">
    <w:abstractNumId w:val="8"/>
  </w:num>
  <w:num w:numId="8">
    <w:abstractNumId w:val="14"/>
  </w:num>
  <w:num w:numId="9">
    <w:abstractNumId w:val="1"/>
  </w:num>
  <w:num w:numId="10">
    <w:abstractNumId w:val="11"/>
  </w:num>
  <w:num w:numId="11">
    <w:abstractNumId w:val="2"/>
  </w:num>
  <w:num w:numId="12">
    <w:abstractNumId w:val="3"/>
  </w:num>
  <w:num w:numId="13">
    <w:abstractNumId w:val="15"/>
  </w:num>
  <w:num w:numId="14">
    <w:abstractNumId w:val="6"/>
  </w:num>
  <w:num w:numId="15">
    <w:abstractNumId w:val="4"/>
  </w:num>
  <w:num w:numId="1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rrill, David CIV">
    <w15:presenceInfo w15:providerId="AD" w15:userId="S-1-5-21-4290293029-226652851-1696308051-565393"/>
  </w15:person>
  <w15:person w15:author="Jacques, Yves">
    <w15:presenceInfo w15:providerId="AD" w15:userId="S-1-5-21-334392860-1687531001-4089495415-57348"/>
  </w15:person>
  <w15:person w15:author="Y Jacques">
    <w15:presenceInfo w15:providerId="Windows Live" w15:userId="eaa86fdfe2717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611"/>
    <w:rsid w:val="00027DF8"/>
    <w:rsid w:val="00074437"/>
    <w:rsid w:val="000A4A82"/>
    <w:rsid w:val="000B5BF6"/>
    <w:rsid w:val="000C34C2"/>
    <w:rsid w:val="000C7635"/>
    <w:rsid w:val="00107938"/>
    <w:rsid w:val="001539B0"/>
    <w:rsid w:val="00184836"/>
    <w:rsid w:val="00185C73"/>
    <w:rsid w:val="00192926"/>
    <w:rsid w:val="001B3B7A"/>
    <w:rsid w:val="001E6457"/>
    <w:rsid w:val="001F0FB3"/>
    <w:rsid w:val="001F4B44"/>
    <w:rsid w:val="001F4B9C"/>
    <w:rsid w:val="002303EA"/>
    <w:rsid w:val="002B196B"/>
    <w:rsid w:val="002D760C"/>
    <w:rsid w:val="002F28C0"/>
    <w:rsid w:val="003027EE"/>
    <w:rsid w:val="00371C85"/>
    <w:rsid w:val="0037785B"/>
    <w:rsid w:val="003A3711"/>
    <w:rsid w:val="003D444B"/>
    <w:rsid w:val="003F0981"/>
    <w:rsid w:val="003F3EBD"/>
    <w:rsid w:val="00400A7C"/>
    <w:rsid w:val="00403AE9"/>
    <w:rsid w:val="004324E3"/>
    <w:rsid w:val="00446F80"/>
    <w:rsid w:val="004473BB"/>
    <w:rsid w:val="0045604B"/>
    <w:rsid w:val="004736FD"/>
    <w:rsid w:val="00487D7C"/>
    <w:rsid w:val="004979F5"/>
    <w:rsid w:val="004C5C06"/>
    <w:rsid w:val="004F046B"/>
    <w:rsid w:val="005114B1"/>
    <w:rsid w:val="005302C1"/>
    <w:rsid w:val="005A478A"/>
    <w:rsid w:val="005B585E"/>
    <w:rsid w:val="005C71F2"/>
    <w:rsid w:val="005D71FF"/>
    <w:rsid w:val="006009F8"/>
    <w:rsid w:val="006619AD"/>
    <w:rsid w:val="00694306"/>
    <w:rsid w:val="00695F8F"/>
    <w:rsid w:val="006A2AE7"/>
    <w:rsid w:val="006B7D1C"/>
    <w:rsid w:val="006D1168"/>
    <w:rsid w:val="006E6D1E"/>
    <w:rsid w:val="00721E5F"/>
    <w:rsid w:val="00743FC3"/>
    <w:rsid w:val="00753696"/>
    <w:rsid w:val="007C35BA"/>
    <w:rsid w:val="007D5EDF"/>
    <w:rsid w:val="00814445"/>
    <w:rsid w:val="008439F8"/>
    <w:rsid w:val="0085717B"/>
    <w:rsid w:val="008B152E"/>
    <w:rsid w:val="008B1C65"/>
    <w:rsid w:val="008B215F"/>
    <w:rsid w:val="0090044E"/>
    <w:rsid w:val="0092374E"/>
    <w:rsid w:val="00952989"/>
    <w:rsid w:val="009A3E64"/>
    <w:rsid w:val="009F6D15"/>
    <w:rsid w:val="00A11A20"/>
    <w:rsid w:val="00A54E0D"/>
    <w:rsid w:val="00A92CBD"/>
    <w:rsid w:val="00AA700F"/>
    <w:rsid w:val="00AB3922"/>
    <w:rsid w:val="00AF0B16"/>
    <w:rsid w:val="00B366CF"/>
    <w:rsid w:val="00B516CF"/>
    <w:rsid w:val="00B54433"/>
    <w:rsid w:val="00B62899"/>
    <w:rsid w:val="00B62ED9"/>
    <w:rsid w:val="00BB0D99"/>
    <w:rsid w:val="00BB5359"/>
    <w:rsid w:val="00BF56FC"/>
    <w:rsid w:val="00C2252B"/>
    <w:rsid w:val="00C3693A"/>
    <w:rsid w:val="00C47B8C"/>
    <w:rsid w:val="00C929BC"/>
    <w:rsid w:val="00D014AB"/>
    <w:rsid w:val="00D01534"/>
    <w:rsid w:val="00D02611"/>
    <w:rsid w:val="00D35A72"/>
    <w:rsid w:val="00D3783F"/>
    <w:rsid w:val="00D56D47"/>
    <w:rsid w:val="00D5721A"/>
    <w:rsid w:val="00D70DDC"/>
    <w:rsid w:val="00DB64E5"/>
    <w:rsid w:val="00DE399F"/>
    <w:rsid w:val="00DE6FC6"/>
    <w:rsid w:val="00E46E5C"/>
    <w:rsid w:val="00E47954"/>
    <w:rsid w:val="00EA6D03"/>
    <w:rsid w:val="00EB0049"/>
    <w:rsid w:val="00EB04BA"/>
    <w:rsid w:val="00EB073A"/>
    <w:rsid w:val="00EB3F62"/>
    <w:rsid w:val="00EE6C3F"/>
    <w:rsid w:val="00EF12E5"/>
    <w:rsid w:val="00F1502E"/>
    <w:rsid w:val="00F15B69"/>
    <w:rsid w:val="00F15EA3"/>
    <w:rsid w:val="00F319A9"/>
    <w:rsid w:val="00F55E30"/>
    <w:rsid w:val="00F62B51"/>
    <w:rsid w:val="00F65436"/>
    <w:rsid w:val="00F72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1051F0"/>
  <w15:docId w15:val="{CA40F2B2-7139-4FAD-85EF-9AD188684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Overskrift1">
    <w:name w:val="heading 1"/>
    <w:basedOn w:val="Normal"/>
    <w:uiPriority w:val="1"/>
    <w:qFormat/>
    <w:pPr>
      <w:ind w:left="856" w:hanging="709"/>
      <w:outlineLvl w:val="0"/>
    </w:pPr>
    <w:rPr>
      <w:b/>
      <w:bCs/>
      <w:sz w:val="28"/>
      <w:szCs w:val="28"/>
    </w:rPr>
  </w:style>
  <w:style w:type="paragraph" w:styleId="Overskrift2">
    <w:name w:val="heading 2"/>
    <w:basedOn w:val="Normal"/>
    <w:uiPriority w:val="1"/>
    <w:qFormat/>
    <w:pPr>
      <w:spacing w:before="120"/>
      <w:ind w:left="998" w:hanging="851"/>
      <w:outlineLvl w:val="1"/>
    </w:pPr>
    <w:rPr>
      <w:b/>
      <w:bCs/>
      <w:sz w:val="24"/>
      <w:szCs w:val="24"/>
    </w:rPr>
  </w:style>
  <w:style w:type="paragraph" w:styleId="Overskrift3">
    <w:name w:val="heading 3"/>
    <w:basedOn w:val="Normal"/>
    <w:uiPriority w:val="1"/>
    <w:qFormat/>
    <w:pPr>
      <w:spacing w:before="55"/>
      <w:ind w:left="147"/>
      <w:outlineLvl w:val="2"/>
    </w:pPr>
    <w:rPr>
      <w:b/>
      <w:bCs/>
    </w:rPr>
  </w:style>
  <w:style w:type="paragraph" w:styleId="Overskrift4">
    <w:name w:val="heading 4"/>
    <w:basedOn w:val="Normal"/>
    <w:uiPriority w:val="1"/>
    <w:qFormat/>
    <w:pPr>
      <w:ind w:left="3255"/>
      <w:outlineLvl w:val="3"/>
    </w:pPr>
    <w:rPr>
      <w:b/>
      <w:bCs/>
      <w:i/>
      <w:u w:val="single" w:color="00000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NH1">
    <w:name w:val="toc 1"/>
    <w:basedOn w:val="Normal"/>
    <w:uiPriority w:val="1"/>
    <w:qFormat/>
    <w:pPr>
      <w:spacing w:before="71"/>
      <w:ind w:left="572" w:hanging="425"/>
    </w:pPr>
    <w:rPr>
      <w:b/>
      <w:bCs/>
    </w:rPr>
  </w:style>
  <w:style w:type="paragraph" w:styleId="INNH2">
    <w:name w:val="toc 2"/>
    <w:basedOn w:val="Normal"/>
    <w:uiPriority w:val="1"/>
    <w:qFormat/>
    <w:pPr>
      <w:spacing w:before="71"/>
      <w:ind w:left="856" w:hanging="709"/>
    </w:pPr>
  </w:style>
  <w:style w:type="paragraph" w:styleId="INNH3">
    <w:name w:val="toc 3"/>
    <w:basedOn w:val="Normal"/>
    <w:uiPriority w:val="1"/>
    <w:qFormat/>
    <w:pPr>
      <w:spacing w:before="60"/>
      <w:ind w:left="1281" w:hanging="709"/>
    </w:pPr>
    <w:rPr>
      <w:sz w:val="18"/>
      <w:szCs w:val="18"/>
    </w:rPr>
  </w:style>
  <w:style w:type="paragraph" w:styleId="Brdtekst">
    <w:name w:val="Body Text"/>
    <w:basedOn w:val="Normal"/>
    <w:uiPriority w:val="1"/>
    <w:qFormat/>
    <w:pPr>
      <w:ind w:left="147"/>
    </w:pPr>
  </w:style>
  <w:style w:type="paragraph" w:styleId="Listeavsnitt">
    <w:name w:val="List Paragraph"/>
    <w:basedOn w:val="Normal"/>
    <w:uiPriority w:val="1"/>
    <w:qFormat/>
    <w:pPr>
      <w:spacing w:before="120"/>
      <w:ind w:left="571" w:hanging="709"/>
    </w:pPr>
  </w:style>
  <w:style w:type="paragraph" w:customStyle="1" w:styleId="TableParagraph">
    <w:name w:val="Table Paragraph"/>
    <w:basedOn w:val="Normal"/>
    <w:uiPriority w:val="1"/>
    <w:qFormat/>
    <w:pPr>
      <w:ind w:left="220"/>
    </w:pPr>
  </w:style>
  <w:style w:type="character" w:styleId="Merknadsreferanse">
    <w:name w:val="annotation reference"/>
    <w:basedOn w:val="Standardskriftforavsnitt"/>
    <w:uiPriority w:val="99"/>
    <w:semiHidden/>
    <w:unhideWhenUsed/>
    <w:rsid w:val="001F0FB3"/>
    <w:rPr>
      <w:sz w:val="16"/>
      <w:szCs w:val="16"/>
    </w:rPr>
  </w:style>
  <w:style w:type="paragraph" w:styleId="Merknadstekst">
    <w:name w:val="annotation text"/>
    <w:basedOn w:val="Normal"/>
    <w:link w:val="MerknadstekstTegn"/>
    <w:uiPriority w:val="99"/>
    <w:semiHidden/>
    <w:unhideWhenUsed/>
    <w:rsid w:val="001F0FB3"/>
    <w:rPr>
      <w:sz w:val="20"/>
      <w:szCs w:val="20"/>
    </w:rPr>
  </w:style>
  <w:style w:type="character" w:customStyle="1" w:styleId="MerknadstekstTegn">
    <w:name w:val="Merknadstekst Tegn"/>
    <w:basedOn w:val="Standardskriftforavsnitt"/>
    <w:link w:val="Merknadstekst"/>
    <w:uiPriority w:val="99"/>
    <w:semiHidden/>
    <w:rsid w:val="001F0FB3"/>
    <w:rPr>
      <w:rFonts w:ascii="Calibri" w:eastAsia="Calibri" w:hAnsi="Calibri" w:cs="Calibri"/>
      <w:sz w:val="20"/>
      <w:szCs w:val="20"/>
    </w:rPr>
  </w:style>
  <w:style w:type="paragraph" w:styleId="Kommentaremne">
    <w:name w:val="annotation subject"/>
    <w:basedOn w:val="Merknadstekst"/>
    <w:next w:val="Merknadstekst"/>
    <w:link w:val="KommentaremneTegn"/>
    <w:uiPriority w:val="99"/>
    <w:semiHidden/>
    <w:unhideWhenUsed/>
    <w:rsid w:val="001F0FB3"/>
    <w:rPr>
      <w:b/>
      <w:bCs/>
    </w:rPr>
  </w:style>
  <w:style w:type="character" w:customStyle="1" w:styleId="KommentaremneTegn">
    <w:name w:val="Kommentaremne Tegn"/>
    <w:basedOn w:val="MerknadstekstTegn"/>
    <w:link w:val="Kommentaremne"/>
    <w:uiPriority w:val="99"/>
    <w:semiHidden/>
    <w:rsid w:val="001F0FB3"/>
    <w:rPr>
      <w:rFonts w:ascii="Calibri" w:eastAsia="Calibri" w:hAnsi="Calibri" w:cs="Calibri"/>
      <w:b/>
      <w:bCs/>
      <w:sz w:val="20"/>
      <w:szCs w:val="20"/>
    </w:rPr>
  </w:style>
  <w:style w:type="paragraph" w:styleId="Bobletekst">
    <w:name w:val="Balloon Text"/>
    <w:basedOn w:val="Normal"/>
    <w:link w:val="BobletekstTegn"/>
    <w:uiPriority w:val="99"/>
    <w:semiHidden/>
    <w:unhideWhenUsed/>
    <w:rsid w:val="001F0FB3"/>
    <w:rPr>
      <w:rFonts w:ascii="Segoe UI" w:hAnsi="Segoe UI" w:cs="Segoe UI"/>
      <w:sz w:val="18"/>
      <w:szCs w:val="18"/>
    </w:rPr>
  </w:style>
  <w:style w:type="character" w:customStyle="1" w:styleId="BobletekstTegn">
    <w:name w:val="Bobletekst Tegn"/>
    <w:basedOn w:val="Standardskriftforavsnitt"/>
    <w:link w:val="Bobletekst"/>
    <w:uiPriority w:val="99"/>
    <w:semiHidden/>
    <w:rsid w:val="001F0FB3"/>
    <w:rPr>
      <w:rFonts w:ascii="Segoe UI" w:eastAsia="Calibri" w:hAnsi="Segoe UI" w:cs="Segoe UI"/>
      <w:sz w:val="18"/>
      <w:szCs w:val="18"/>
    </w:rPr>
  </w:style>
  <w:style w:type="paragraph" w:styleId="Topptekst">
    <w:name w:val="header"/>
    <w:basedOn w:val="Normal"/>
    <w:link w:val="TopptekstTegn"/>
    <w:uiPriority w:val="99"/>
    <w:unhideWhenUsed/>
    <w:rsid w:val="005A478A"/>
    <w:pPr>
      <w:tabs>
        <w:tab w:val="center" w:pos="4680"/>
        <w:tab w:val="right" w:pos="9360"/>
      </w:tabs>
    </w:pPr>
  </w:style>
  <w:style w:type="character" w:customStyle="1" w:styleId="TopptekstTegn">
    <w:name w:val="Topptekst Tegn"/>
    <w:basedOn w:val="Standardskriftforavsnitt"/>
    <w:link w:val="Topptekst"/>
    <w:uiPriority w:val="99"/>
    <w:rsid w:val="005A478A"/>
    <w:rPr>
      <w:rFonts w:ascii="Calibri" w:eastAsia="Calibri" w:hAnsi="Calibri" w:cs="Calibri"/>
    </w:rPr>
  </w:style>
  <w:style w:type="paragraph" w:styleId="Bunntekst">
    <w:name w:val="footer"/>
    <w:basedOn w:val="Normal"/>
    <w:link w:val="BunntekstTegn"/>
    <w:uiPriority w:val="99"/>
    <w:unhideWhenUsed/>
    <w:rsid w:val="005A478A"/>
    <w:pPr>
      <w:tabs>
        <w:tab w:val="center" w:pos="4680"/>
        <w:tab w:val="right" w:pos="9360"/>
      </w:tabs>
    </w:pPr>
  </w:style>
  <w:style w:type="character" w:customStyle="1" w:styleId="BunntekstTegn">
    <w:name w:val="Bunntekst Tegn"/>
    <w:basedOn w:val="Standardskriftforavsnitt"/>
    <w:link w:val="Bunntekst"/>
    <w:uiPriority w:val="99"/>
    <w:rsid w:val="005A478A"/>
    <w:rPr>
      <w:rFonts w:ascii="Calibri" w:eastAsia="Calibri" w:hAnsi="Calibri" w:cs="Calibri"/>
    </w:rPr>
  </w:style>
  <w:style w:type="paragraph" w:styleId="Revisjon">
    <w:name w:val="Revision"/>
    <w:hidden/>
    <w:uiPriority w:val="99"/>
    <w:semiHidden/>
    <w:rsid w:val="005A478A"/>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omments" Target="comments.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1/relationships/people" Target="people.xml"/><Relationship Id="rId10" Type="http://schemas.openxmlformats.org/officeDocument/2006/relationships/image" Target="media/image3.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DAFFC-8AA7-46DC-91A1-6F62DF678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7714</Words>
  <Characters>40887</Characters>
  <Application>Microsoft Office Word</Application>
  <DocSecurity>0</DocSecurity>
  <Lines>340</Lines>
  <Paragraphs>97</Paragraphs>
  <ScaleCrop>false</ScaleCrop>
  <HeadingPairs>
    <vt:vector size="6" baseType="variant">
      <vt:variant>
        <vt:lpstr>Tittel</vt:lpstr>
      </vt:variant>
      <vt:variant>
        <vt:i4>1</vt:i4>
      </vt:variant>
      <vt:variant>
        <vt:lpstr>Titre</vt:lpstr>
      </vt:variant>
      <vt:variant>
        <vt:i4>1</vt:i4>
      </vt:variant>
      <vt:variant>
        <vt:lpstr>Title</vt:lpstr>
      </vt:variant>
      <vt:variant>
        <vt:i4>1</vt:i4>
      </vt:variant>
    </vt:vector>
  </HeadingPairs>
  <TitlesOfParts>
    <vt:vector size="3" baseType="lpstr">
      <vt:lpstr>Microsoft Word - 1081 Ed.1.1 Provision of Virtual Aids to Navigation_May2013.docx</vt:lpstr>
      <vt:lpstr>Microsoft Word - 1081 Ed.1.1 Provision of Virtual Aids to Navigation_May2013.docx</vt:lpstr>
      <vt:lpstr>Microsoft Word - 1081 Ed.1.1 Provision of Virtual Aids to Navigation_May2013.docx</vt:lpstr>
    </vt:vector>
  </TitlesOfParts>
  <Company>U.S. Department of Defense</Company>
  <LinksUpToDate>false</LinksUpToDate>
  <CharactersWithSpaces>48504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- 1081 Ed.1.1 Provision of Virtual Aids to Navigation_May2013.docx</dc:title>
  <dc:creator>mh.grillet</dc:creator>
  <cp:lastModifiedBy>Tomren, Guttorm</cp:lastModifiedBy>
  <cp:revision>2</cp:revision>
  <cp:lastPrinted>2019-03-25T15:29:00Z</cp:lastPrinted>
  <dcterms:created xsi:type="dcterms:W3CDTF">2019-04-04T14:41:00Z</dcterms:created>
  <dcterms:modified xsi:type="dcterms:W3CDTF">2019-04-04T14:41:00Z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2017-07-19T00:00:00Z</vt:filetime>
  </property>
  <property fmtid="{D5CDD505-2E9C-101B-9397-08002B2CF9AE}" pid="3" name="Creator">
    <vt:lpwstr>PScript5.dll Version 5.2.2</vt:lpwstr>
  </property>
  <property fmtid="{D5CDD505-2E9C-101B-9397-08002B2CF9AE}" pid="4" name="LastSaved">
    <vt:filetime>2018-10-24T00:00:00Z</vt:filetime>
  </property>
</Properties>
</file>